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76195" w:rsidRDefault="00F82CF0" w:rsidP="00C761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ALLEGATO D</w:t>
      </w:r>
    </w:p>
    <w:p w:rsidR="00F82CF0" w:rsidRPr="00777D59" w:rsidRDefault="00F82CF0" w:rsidP="00C76195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SCUOLA PRIMARIA </w:t>
      </w:r>
    </w:p>
    <w:p w:rsidR="00C76195" w:rsidRDefault="00C76195" w:rsidP="00C76195">
      <w:pPr>
        <w:rPr>
          <w:rFonts w:ascii="Arial" w:hAnsi="Arial" w:cs="Arial"/>
        </w:rPr>
      </w:pPr>
    </w:p>
    <w:p w:rsidR="00C76195" w:rsidRDefault="00C76195" w:rsidP="00C76195">
      <w:pPr>
        <w:rPr>
          <w:rFonts w:ascii="Arial" w:hAnsi="Arial" w:cs="Arial"/>
        </w:rPr>
      </w:pPr>
    </w:p>
    <w:p w:rsidR="005B29FC" w:rsidRDefault="005B29FC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Io sottoscritto _______________________________________________________________</w:t>
      </w:r>
    </w:p>
    <w:p w:rsidR="00AC003E" w:rsidRDefault="005B29FC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  <w:r>
        <w:rPr>
          <w:rFonts w:ascii="Courier New" w:hAnsi="Courier New" w:cs="Courier New"/>
          <w:sz w:val="19"/>
          <w:szCs w:val="19"/>
        </w:rPr>
        <w:t>d</w:t>
      </w:r>
      <w:r w:rsidR="00BC4947">
        <w:rPr>
          <w:rFonts w:ascii="Courier New" w:hAnsi="Courier New" w:cs="Courier New"/>
          <w:sz w:val="19"/>
          <w:szCs w:val="19"/>
        </w:rPr>
        <w:t>ichiaro sotto la mia responsabilità:</w:t>
      </w:r>
    </w:p>
    <w:p w:rsidR="00AC003E" w:rsidRDefault="00AC003E" w:rsidP="00AC003E">
      <w:pPr>
        <w:adjustRightInd w:val="0"/>
        <w:jc w:val="both"/>
        <w:rPr>
          <w:rFonts w:ascii="Courier New" w:hAnsi="Courier New" w:cs="Courier New"/>
          <w:sz w:val="19"/>
          <w:szCs w:val="19"/>
        </w:rPr>
      </w:pPr>
    </w:p>
    <w:p w:rsidR="00AC003E" w:rsidRPr="00CB3F86" w:rsidRDefault="00BC4947" w:rsidP="007F54B8">
      <w:pPr>
        <w:adjustRightInd w:val="0"/>
        <w:spacing w:line="360" w:lineRule="auto"/>
        <w:ind w:left="720" w:hanging="720"/>
        <w:jc w:val="both"/>
        <w:rPr>
          <w:rFonts w:ascii="Courier New" w:hAnsi="Courier New" w:cs="Courier New"/>
        </w:rPr>
      </w:pPr>
      <w:r w:rsidRPr="00704E0D">
        <w:rPr>
          <w:rFonts w:ascii="Courier New" w:hAnsi="Courier New" w:cs="Courier New"/>
          <w:b/>
        </w:rPr>
        <w:t>1)</w:t>
      </w:r>
      <w:r w:rsidR="00A32496">
        <w:rPr>
          <w:rFonts w:ascii="Courier New" w:hAnsi="Courier New" w:cs="Courier New"/>
          <w:b/>
        </w:rPr>
        <w:t xml:space="preserve">- </w:t>
      </w:r>
      <w:r w:rsidRPr="00BC4947">
        <w:rPr>
          <w:rFonts w:ascii="Courier New" w:hAnsi="Courier New" w:cs="Courier New"/>
          <w:b/>
        </w:rPr>
        <w:t>A)</w:t>
      </w:r>
      <w:r w:rsidRPr="00A956F8"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di aver assunto effettivo servizio nel ruolo di attuale appartenenza dal </w:t>
      </w:r>
      <w:r>
        <w:rPr>
          <w:rFonts w:ascii="Courier New" w:hAnsi="Courier New" w:cs="Courier New"/>
        </w:rPr>
        <w:t>_________</w:t>
      </w:r>
      <w:r w:rsidR="007F54B8">
        <w:rPr>
          <w:rFonts w:ascii="Courier New" w:hAnsi="Courier New" w:cs="Courier New"/>
        </w:rPr>
        <w:t>______</w:t>
      </w:r>
      <w:r>
        <w:rPr>
          <w:rFonts w:ascii="Courier New" w:hAnsi="Courier New" w:cs="Courier New"/>
        </w:rPr>
        <w:t>____</w:t>
      </w:r>
      <w:r w:rsidRPr="00CB3F86">
        <w:rPr>
          <w:rFonts w:ascii="Courier New" w:hAnsi="Courier New" w:cs="Courier New"/>
        </w:rPr>
        <w:t xml:space="preserve"> per effetto di concorso</w:t>
      </w:r>
      <w:r>
        <w:rPr>
          <w:rFonts w:ascii="Courier New" w:hAnsi="Courier New" w:cs="Courier New"/>
        </w:rPr>
        <w:t>______</w:t>
      </w:r>
      <w:r w:rsidR="007F54B8">
        <w:rPr>
          <w:rFonts w:ascii="Courier New" w:hAnsi="Courier New" w:cs="Courier New"/>
        </w:rPr>
        <w:t>_____</w:t>
      </w:r>
      <w:r>
        <w:rPr>
          <w:rFonts w:ascii="Courier New" w:hAnsi="Courier New" w:cs="Courier New"/>
        </w:rPr>
        <w:t>____________________</w:t>
      </w:r>
      <w:r w:rsidRPr="00CB3F86">
        <w:rPr>
          <w:rFonts w:ascii="Courier New" w:hAnsi="Courier New" w:cs="Courier New"/>
        </w:rPr>
        <w:t xml:space="preserve"> o di legge </w:t>
      </w:r>
      <w:r>
        <w:rPr>
          <w:rFonts w:ascii="Courier New" w:hAnsi="Courier New" w:cs="Courier New"/>
        </w:rPr>
        <w:t>_________________</w:t>
      </w:r>
      <w:r w:rsidR="007F54B8">
        <w:rPr>
          <w:rFonts w:ascii="Courier New" w:hAnsi="Courier New" w:cs="Courier New"/>
        </w:rPr>
        <w:t>__________________________________</w:t>
      </w:r>
      <w:r>
        <w:rPr>
          <w:rFonts w:ascii="Courier New" w:hAnsi="Courier New" w:cs="Courier New"/>
        </w:rPr>
        <w:t>____________</w:t>
      </w:r>
    </w:p>
    <w:p w:rsidR="00AC003E" w:rsidRPr="00CB3F86" w:rsidRDefault="00BC4947" w:rsidP="007F54B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 usufruito dei seguenti periodi di aspettativa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senza assegni </w:t>
      </w:r>
      <w:r>
        <w:rPr>
          <w:rFonts w:ascii="Courier New" w:hAnsi="Courier New" w:cs="Courier New"/>
        </w:rPr>
        <w:t>___________________________________________</w:t>
      </w:r>
      <w:r w:rsidR="007F54B8">
        <w:rPr>
          <w:rFonts w:ascii="Courier New" w:hAnsi="Courier New" w:cs="Courier New"/>
        </w:rPr>
        <w:t>_______________</w:t>
      </w:r>
      <w:r>
        <w:rPr>
          <w:rFonts w:ascii="Courier New" w:hAnsi="Courier New" w:cs="Courier New"/>
        </w:rPr>
        <w:t>________________</w:t>
      </w:r>
    </w:p>
    <w:p w:rsidR="00AC003E" w:rsidRPr="00CB3F86" w:rsidRDefault="00BC4947" w:rsidP="007F54B8">
      <w:pPr>
        <w:adjustRightInd w:val="0"/>
        <w:spacing w:line="360" w:lineRule="auto"/>
        <w:ind w:left="720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avere, quindi, una anzianità di servizio, escluso</w:t>
      </w:r>
      <w:r>
        <w:rPr>
          <w:rFonts w:ascii="Courier New" w:hAnsi="Courier New" w:cs="Courier New"/>
        </w:rPr>
        <w:t xml:space="preserve"> </w:t>
      </w:r>
      <w:r w:rsidRPr="00CB3F86">
        <w:rPr>
          <w:rFonts w:ascii="Courier New" w:hAnsi="Courier New" w:cs="Courier New"/>
        </w:rPr>
        <w:t xml:space="preserve">l'anno in </w:t>
      </w:r>
      <w:r w:rsidR="00E12CE9">
        <w:rPr>
          <w:rFonts w:ascii="Courier New" w:hAnsi="Courier New" w:cs="Courier New"/>
        </w:rPr>
        <w:t xml:space="preserve">corso, valutabile ai sensi </w:t>
      </w:r>
      <w:r w:rsidR="00920F34">
        <w:rPr>
          <w:rFonts w:ascii="Courier New" w:hAnsi="Courier New" w:cs="Courier New"/>
        </w:rPr>
        <w:t>dell’allegato</w:t>
      </w:r>
      <w:r w:rsidR="00037B32">
        <w:rPr>
          <w:rFonts w:ascii="Courier New" w:hAnsi="Courier New" w:cs="Courier New"/>
        </w:rPr>
        <w:t xml:space="preserve"> 2</w:t>
      </w:r>
      <w:r w:rsidR="00037B32" w:rsidRPr="00E12CE9">
        <w:rPr>
          <w:rFonts w:ascii="Courier New" w:hAnsi="Courier New" w:cs="Courier New"/>
          <w:b/>
        </w:rPr>
        <w:t xml:space="preserve"> </w:t>
      </w:r>
      <w:r w:rsidRPr="00E12CE9">
        <w:rPr>
          <w:rFonts w:ascii="Courier New" w:hAnsi="Courier New" w:cs="Courier New"/>
          <w:b/>
        </w:rPr>
        <w:t xml:space="preserve">lettera </w:t>
      </w:r>
      <w:r w:rsidR="007F54B8" w:rsidRPr="00E12CE9">
        <w:rPr>
          <w:rFonts w:ascii="Courier New" w:hAnsi="Courier New" w:cs="Courier New"/>
          <w:b/>
        </w:rPr>
        <w:t>A</w:t>
      </w:r>
      <w:r w:rsidRPr="00E12CE9">
        <w:rPr>
          <w:rFonts w:ascii="Courier New" w:hAnsi="Courier New" w:cs="Courier New"/>
          <w:b/>
        </w:rPr>
        <w:t xml:space="preserve">) e </w:t>
      </w:r>
      <w:r w:rsidR="007F54B8" w:rsidRPr="00E12CE9">
        <w:rPr>
          <w:rFonts w:ascii="Courier New" w:hAnsi="Courier New" w:cs="Courier New"/>
          <w:b/>
        </w:rPr>
        <w:t>A</w:t>
      </w:r>
      <w:r w:rsidRPr="00E12CE9">
        <w:rPr>
          <w:rFonts w:ascii="Courier New" w:hAnsi="Courier New" w:cs="Courier New"/>
          <w:b/>
        </w:rPr>
        <w:t>1)</w:t>
      </w:r>
      <w:r w:rsidRPr="00CB3F86">
        <w:rPr>
          <w:rFonts w:ascii="Courier New" w:hAnsi="Courier New" w:cs="Courier New"/>
        </w:rPr>
        <w:t xml:space="preserve"> della tabella, complessiva</w:t>
      </w:r>
      <w:r w:rsidR="00777D59">
        <w:rPr>
          <w:rFonts w:ascii="Courier New" w:hAnsi="Courier New" w:cs="Courier New"/>
        </w:rPr>
        <w:t>mente</w:t>
      </w:r>
      <w:r w:rsidRPr="00CB3F86">
        <w:rPr>
          <w:rFonts w:ascii="Courier New" w:hAnsi="Courier New" w:cs="Courier New"/>
        </w:rPr>
        <w:t xml:space="preserve"> di </w:t>
      </w:r>
      <w:r w:rsidRPr="00777D59">
        <w:rPr>
          <w:rFonts w:ascii="Courier New" w:hAnsi="Courier New" w:cs="Courier New"/>
          <w:b/>
        </w:rPr>
        <w:t>anni ___</w:t>
      </w:r>
      <w:r w:rsidR="00A32496" w:rsidRPr="00777D59">
        <w:rPr>
          <w:rFonts w:ascii="Courier New" w:hAnsi="Courier New" w:cs="Courier New"/>
          <w:b/>
        </w:rPr>
        <w:t>______</w:t>
      </w:r>
      <w:r w:rsidRPr="00777D59">
        <w:rPr>
          <w:rFonts w:ascii="Courier New" w:hAnsi="Courier New" w:cs="Courier New"/>
          <w:b/>
        </w:rPr>
        <w:t>__</w:t>
      </w:r>
    </w:p>
    <w:p w:rsidR="00AC003E" w:rsidRDefault="00BC4947" w:rsidP="00E12CE9">
      <w:pPr>
        <w:adjustRightInd w:val="0"/>
        <w:spacing w:after="120"/>
        <w:ind w:left="714" w:hanging="714"/>
        <w:jc w:val="both"/>
        <w:rPr>
          <w:rFonts w:ascii="Courier New" w:hAnsi="Courier New" w:cs="Courier New"/>
        </w:rPr>
      </w:pPr>
      <w:r w:rsidRPr="00CB3F86">
        <w:rPr>
          <w:rFonts w:ascii="Courier New" w:hAnsi="Courier New" w:cs="Courier New"/>
        </w:rPr>
        <w:t>di cui:</w:t>
      </w:r>
    </w:p>
    <w:p w:rsidR="00AC003E" w:rsidRDefault="00394FD0" w:rsidP="00394FD0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>A</w:t>
      </w:r>
      <w:r w:rsidR="00BC4947" w:rsidRPr="004620FE">
        <w:rPr>
          <w:rFonts w:ascii="Courier New" w:hAnsi="Courier New" w:cs="Courier New"/>
          <w:b/>
        </w:rPr>
        <w:t xml:space="preserve">nni </w:t>
      </w:r>
      <w:r w:rsidRPr="004620FE">
        <w:rPr>
          <w:rFonts w:ascii="Courier New" w:hAnsi="Courier New" w:cs="Courier New"/>
          <w:b/>
        </w:rPr>
        <w:t>_________</w:t>
      </w:r>
      <w:r w:rsidR="00BC4947" w:rsidRPr="00CB3F86">
        <w:rPr>
          <w:rFonts w:ascii="Courier New" w:hAnsi="Courier New" w:cs="Courier New"/>
        </w:rPr>
        <w:t xml:space="preserve"> di servi</w:t>
      </w:r>
      <w:r w:rsidR="00BC4947">
        <w:rPr>
          <w:rFonts w:ascii="Courier New" w:hAnsi="Courier New" w:cs="Courier New"/>
        </w:rPr>
        <w:t>zio prestato succes</w:t>
      </w:r>
      <w:r w:rsidR="00BC4947" w:rsidRPr="00CB3F86">
        <w:rPr>
          <w:rFonts w:ascii="Courier New" w:hAnsi="Courier New" w:cs="Courier New"/>
        </w:rPr>
        <w:t>sivamente alla nomi</w:t>
      </w:r>
      <w:r w:rsidR="00BC4947">
        <w:rPr>
          <w:rFonts w:ascii="Courier New" w:hAnsi="Courier New" w:cs="Courier New"/>
        </w:rPr>
        <w:t>n</w:t>
      </w:r>
      <w:r w:rsidR="00BC4947" w:rsidRPr="00CB3F86">
        <w:rPr>
          <w:rFonts w:ascii="Courier New" w:hAnsi="Courier New" w:cs="Courier New"/>
        </w:rPr>
        <w:t xml:space="preserve">a in ruolo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AC003E" w:rsidRPr="00920F34" w:rsidTr="00920F34">
        <w:trPr>
          <w:trHeight w:val="384"/>
        </w:trPr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BC4947" w:rsidP="00394FD0">
      <w:pPr>
        <w:adjustRightInd w:val="0"/>
        <w:spacing w:before="120" w:after="120"/>
        <w:jc w:val="both"/>
        <w:rPr>
          <w:rFonts w:ascii="Courier New" w:hAnsi="Courier New" w:cs="Courier New"/>
        </w:rPr>
      </w:pPr>
      <w:r w:rsidRPr="004620FE">
        <w:rPr>
          <w:rFonts w:ascii="Courier New" w:hAnsi="Courier New" w:cs="Courier New"/>
          <w:b/>
        </w:rPr>
        <w:t xml:space="preserve">Anni </w:t>
      </w:r>
      <w:r w:rsidR="00394FD0" w:rsidRPr="004620FE">
        <w:rPr>
          <w:rFonts w:ascii="Courier New" w:hAnsi="Courier New" w:cs="Courier New"/>
          <w:b/>
        </w:rPr>
        <w:t>_________</w:t>
      </w:r>
      <w:r w:rsidRPr="00CB3F86">
        <w:rPr>
          <w:rFonts w:ascii="Courier New" w:hAnsi="Courier New" w:cs="Courier New"/>
        </w:rPr>
        <w:t xml:space="preserve"> derivanti da retroattività giuridica della nomina coperti da effettivo servizio nel ruolo di appartenenza (1)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06"/>
        <w:gridCol w:w="1995"/>
        <w:gridCol w:w="1995"/>
        <w:gridCol w:w="3624"/>
      </w:tblGrid>
      <w:tr w:rsidR="00AC003E" w:rsidRPr="00920F34" w:rsidTr="00920F34">
        <w:trPr>
          <w:trHeight w:val="325"/>
        </w:trPr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08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4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B4463A" w:rsidP="00B4463A">
      <w:pPr>
        <w:adjustRightInd w:val="0"/>
        <w:spacing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lastRenderedPageBreak/>
        <w:t>1)</w:t>
      </w:r>
      <w:r w:rsidR="00A32496">
        <w:rPr>
          <w:rFonts w:ascii="Courier New" w:hAnsi="Courier New" w:cs="Courier New"/>
          <w:b/>
        </w:rPr>
        <w:t xml:space="preserve"> </w:t>
      </w:r>
      <w:r w:rsidR="00AC003E" w:rsidRPr="00BC4947">
        <w:rPr>
          <w:rFonts w:ascii="Courier New" w:hAnsi="Courier New" w:cs="Courier New"/>
          <w:b/>
        </w:rPr>
        <w:t>B)</w:t>
      </w:r>
      <w:r w:rsidR="00AC003E" w:rsidRPr="00CB3F86">
        <w:rPr>
          <w:rFonts w:ascii="Courier New" w:hAnsi="Courier New" w:cs="Courier New"/>
        </w:rPr>
        <w:t xml:space="preserve"> </w:t>
      </w:r>
      <w:r w:rsidR="00BC4947" w:rsidRPr="00CB3F86">
        <w:rPr>
          <w:rFonts w:ascii="Courier New" w:hAnsi="Courier New" w:cs="Courier New"/>
        </w:rPr>
        <w:t xml:space="preserve">di aver prestato </w:t>
      </w:r>
      <w:r w:rsidR="00BC4947" w:rsidRPr="004620FE">
        <w:rPr>
          <w:rFonts w:ascii="Courier New" w:hAnsi="Courier New" w:cs="Courier New"/>
          <w:b/>
        </w:rPr>
        <w:t xml:space="preserve">n. </w:t>
      </w:r>
      <w:r w:rsidR="00A32496" w:rsidRPr="004620FE">
        <w:rPr>
          <w:rFonts w:ascii="Courier New" w:hAnsi="Courier New" w:cs="Courier New"/>
          <w:b/>
        </w:rPr>
        <w:t>__________</w:t>
      </w:r>
      <w:r w:rsidR="00BC4947" w:rsidRPr="004620FE">
        <w:rPr>
          <w:rFonts w:ascii="Courier New" w:hAnsi="Courier New" w:cs="Courier New"/>
          <w:b/>
        </w:rPr>
        <w:t xml:space="preserve"> anni</w:t>
      </w:r>
      <w:r w:rsidR="00BC4947"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 w:rsidR="00BC4947">
        <w:rPr>
          <w:rFonts w:ascii="Courier New" w:hAnsi="Courier New" w:cs="Courier New"/>
        </w:rPr>
        <w:t>plessi</w:t>
      </w:r>
      <w:r w:rsidR="00BC4947" w:rsidRPr="00CB3F86">
        <w:rPr>
          <w:rFonts w:ascii="Courier New" w:hAnsi="Courier New" w:cs="Courier New"/>
        </w:rPr>
        <w:t xml:space="preserve"> situati in piccole isole 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1639"/>
        <w:gridCol w:w="1995"/>
        <w:gridCol w:w="3620"/>
      </w:tblGrid>
      <w:tr w:rsidR="00AC003E" w:rsidRPr="00920F34" w:rsidTr="00920F34">
        <w:trPr>
          <w:trHeight w:val="311"/>
        </w:trPr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</w:p>
    <w:p w:rsidR="00AC003E" w:rsidRDefault="005F0B34" w:rsidP="005C2BCB">
      <w:pPr>
        <w:adjustRightInd w:val="0"/>
        <w:spacing w:after="120"/>
        <w:ind w:left="851" w:hanging="851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1)</w:t>
      </w:r>
      <w:r w:rsidR="002B7685">
        <w:rPr>
          <w:rFonts w:ascii="Courier New" w:hAnsi="Courier New" w:cs="Courier New"/>
          <w:b/>
        </w:rPr>
        <w:t xml:space="preserve"> </w:t>
      </w:r>
      <w:r w:rsidR="00AC003E" w:rsidRPr="00A32496">
        <w:rPr>
          <w:rFonts w:ascii="Courier New" w:hAnsi="Courier New" w:cs="Courier New"/>
          <w:b/>
        </w:rPr>
        <w:t>C)</w:t>
      </w:r>
      <w:r w:rsidR="00AC003E" w:rsidRPr="00CB3F86">
        <w:rPr>
          <w:rFonts w:ascii="Courier New" w:hAnsi="Courier New" w:cs="Courier New"/>
        </w:rPr>
        <w:t xml:space="preserve"> </w:t>
      </w:r>
      <w:r w:rsidR="002B7685">
        <w:rPr>
          <w:rFonts w:ascii="Courier New" w:hAnsi="Courier New" w:cs="Courier New"/>
        </w:rPr>
        <w:t xml:space="preserve">di aver prestato </w:t>
      </w:r>
      <w:r w:rsidR="002B7685" w:rsidRPr="004620FE">
        <w:rPr>
          <w:rFonts w:ascii="Courier New" w:hAnsi="Courier New" w:cs="Courier New"/>
          <w:b/>
        </w:rPr>
        <w:t>n._____</w:t>
      </w:r>
      <w:r w:rsidR="004620FE" w:rsidRPr="004620FE">
        <w:rPr>
          <w:rFonts w:ascii="Courier New" w:hAnsi="Courier New" w:cs="Courier New"/>
          <w:b/>
        </w:rPr>
        <w:t xml:space="preserve"> </w:t>
      </w:r>
      <w:r w:rsidR="00A32496" w:rsidRPr="004620FE">
        <w:rPr>
          <w:rFonts w:ascii="Courier New" w:hAnsi="Courier New" w:cs="Courier New"/>
          <w:b/>
        </w:rPr>
        <w:t>anni</w:t>
      </w:r>
      <w:r w:rsidR="00A32496" w:rsidRPr="00CB3F86">
        <w:rPr>
          <w:rFonts w:ascii="Courier New" w:hAnsi="Courier New" w:cs="Courier New"/>
        </w:rPr>
        <w:t xml:space="preserve"> di servizio effettivo dopo la nomina nel ruolo di appartenenza in scuole o </w:t>
      </w:r>
      <w:r w:rsidR="00A32496">
        <w:rPr>
          <w:rFonts w:ascii="Courier New" w:hAnsi="Courier New" w:cs="Courier New"/>
        </w:rPr>
        <w:t>plessi</w:t>
      </w:r>
      <w:r w:rsidR="00A32496" w:rsidRPr="00CB3F86">
        <w:rPr>
          <w:rFonts w:ascii="Courier New" w:hAnsi="Courier New" w:cs="Courier New"/>
        </w:rPr>
        <w:t xml:space="preserve"> situ</w:t>
      </w:r>
      <w:r w:rsidR="002B7685">
        <w:rPr>
          <w:rFonts w:ascii="Courier New" w:hAnsi="Courier New" w:cs="Courier New"/>
        </w:rPr>
        <w:t>ati in paesi in via di sviluppo</w:t>
      </w:r>
    </w:p>
    <w:tbl>
      <w:tblPr>
        <w:tblW w:w="493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66"/>
        <w:gridCol w:w="1639"/>
        <w:gridCol w:w="1995"/>
        <w:gridCol w:w="3620"/>
      </w:tblGrid>
      <w:tr w:rsidR="00AC003E" w:rsidRPr="00920F34" w:rsidTr="00920F34">
        <w:trPr>
          <w:trHeight w:val="282"/>
        </w:trPr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269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84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26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863" w:type="pct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</w:p>
    <w:p w:rsidR="004620FE" w:rsidRPr="002B7685" w:rsidRDefault="00FA59AA" w:rsidP="000D2A90">
      <w:pPr>
        <w:adjustRightInd w:val="0"/>
        <w:spacing w:after="120"/>
        <w:jc w:val="both"/>
        <w:rPr>
          <w:rFonts w:ascii="Courier New" w:hAnsi="Courier New" w:cs="Courier New"/>
          <w:i/>
        </w:rPr>
      </w:pPr>
      <w:r>
        <w:rPr>
          <w:rFonts w:ascii="Courier New" w:hAnsi="Courier New" w:cs="Courier New"/>
          <w:i/>
        </w:rPr>
        <w:t>(</w:t>
      </w:r>
      <w:r w:rsidR="004620FE">
        <w:rPr>
          <w:rFonts w:ascii="Courier New" w:hAnsi="Courier New" w:cs="Courier New"/>
          <w:i/>
        </w:rPr>
        <w:t>I</w:t>
      </w:r>
      <w:r w:rsidR="004620FE" w:rsidRPr="002B7685">
        <w:rPr>
          <w:rFonts w:ascii="Courier New" w:hAnsi="Courier New" w:cs="Courier New"/>
          <w:i/>
        </w:rPr>
        <w:t xml:space="preserve"> periodi indicati nei precedenti punti </w:t>
      </w:r>
      <w:r w:rsidR="004620FE">
        <w:rPr>
          <w:rFonts w:ascii="Courier New" w:hAnsi="Courier New" w:cs="Courier New"/>
          <w:i/>
        </w:rPr>
        <w:t>A</w:t>
      </w:r>
      <w:r w:rsidR="004620FE" w:rsidRPr="002B7685">
        <w:rPr>
          <w:rFonts w:ascii="Courier New" w:hAnsi="Courier New" w:cs="Courier New"/>
          <w:i/>
        </w:rPr>
        <w:t xml:space="preserve">), </w:t>
      </w:r>
      <w:r w:rsidR="004620FE">
        <w:rPr>
          <w:rFonts w:ascii="Courier New" w:hAnsi="Courier New" w:cs="Courier New"/>
          <w:i/>
        </w:rPr>
        <w:t>B</w:t>
      </w:r>
      <w:r w:rsidR="004620FE" w:rsidRPr="002B7685">
        <w:rPr>
          <w:rFonts w:ascii="Courier New" w:hAnsi="Courier New" w:cs="Courier New"/>
          <w:i/>
        </w:rPr>
        <w:t xml:space="preserve">), </w:t>
      </w:r>
      <w:r w:rsidR="004620FE">
        <w:rPr>
          <w:rFonts w:ascii="Courier New" w:hAnsi="Courier New" w:cs="Courier New"/>
          <w:i/>
        </w:rPr>
        <w:t>C</w:t>
      </w:r>
      <w:r w:rsidR="004620FE" w:rsidRPr="002B7685">
        <w:rPr>
          <w:rFonts w:ascii="Courier New" w:hAnsi="Courier New" w:cs="Courier New"/>
          <w:i/>
        </w:rPr>
        <w:t xml:space="preserve">) si sommano e vanno riportati nella </w:t>
      </w:r>
      <w:r w:rsidR="004620FE" w:rsidRPr="00BD6DBB">
        <w:rPr>
          <w:rFonts w:ascii="Courier New" w:hAnsi="Courier New" w:cs="Courier New"/>
          <w:b/>
          <w:i/>
        </w:rPr>
        <w:t>casella 1 del modulo domanda</w:t>
      </w:r>
      <w:r w:rsidR="004620FE" w:rsidRPr="002B7685">
        <w:rPr>
          <w:rFonts w:ascii="Courier New" w:hAnsi="Courier New" w:cs="Courier New"/>
          <w:i/>
        </w:rPr>
        <w:t>.</w:t>
      </w:r>
      <w:r>
        <w:rPr>
          <w:rFonts w:ascii="Courier New" w:hAnsi="Courier New" w:cs="Courier New"/>
          <w:i/>
        </w:rPr>
        <w:t>)</w:t>
      </w:r>
    </w:p>
    <w:p w:rsidR="00AC003E" w:rsidRDefault="00AC003E" w:rsidP="000D2A90">
      <w:pPr>
        <w:adjustRightInd w:val="0"/>
        <w:jc w:val="both"/>
        <w:rPr>
          <w:rFonts w:ascii="Courier New" w:hAnsi="Courier New" w:cs="Courier New"/>
          <w:b/>
        </w:rPr>
      </w:pPr>
    </w:p>
    <w:p w:rsidR="00AC003E" w:rsidRDefault="00AC003E" w:rsidP="004620FE">
      <w:pPr>
        <w:adjustRightInd w:val="0"/>
        <w:jc w:val="both"/>
        <w:rPr>
          <w:rFonts w:ascii="Courier New" w:hAnsi="Courier New" w:cs="Courier New"/>
        </w:rPr>
      </w:pPr>
      <w:r w:rsidRPr="008524BB">
        <w:rPr>
          <w:rFonts w:ascii="Courier New" w:hAnsi="Courier New" w:cs="Courier New"/>
          <w:b/>
        </w:rPr>
        <w:t>2)</w:t>
      </w:r>
      <w:r w:rsidRPr="00CB3F86">
        <w:rPr>
          <w:rFonts w:ascii="Courier New" w:hAnsi="Courier New" w:cs="Courier New"/>
        </w:rPr>
        <w:t xml:space="preserve"> </w:t>
      </w:r>
      <w:r w:rsidR="004620FE">
        <w:rPr>
          <w:rFonts w:ascii="Courier New" w:hAnsi="Courier New" w:cs="Courier New"/>
        </w:rPr>
        <w:t>D</w:t>
      </w:r>
      <w:r w:rsidR="004620FE" w:rsidRPr="00CB3F86">
        <w:rPr>
          <w:rFonts w:ascii="Courier New" w:hAnsi="Courier New" w:cs="Courier New"/>
        </w:rPr>
        <w:t>i aver maturato, anteriormente al servizio effettivo</w:t>
      </w:r>
      <w:r w:rsidR="004620FE">
        <w:rPr>
          <w:rFonts w:ascii="Courier New" w:hAnsi="Courier New" w:cs="Courier New"/>
        </w:rPr>
        <w:t xml:space="preserve"> </w:t>
      </w:r>
      <w:r w:rsidR="004620FE" w:rsidRPr="00CB3F86">
        <w:rPr>
          <w:rFonts w:ascii="Courier New" w:hAnsi="Courier New" w:cs="Courier New"/>
        </w:rPr>
        <w:t>di cui al precedente punto 1, la seguente anzianità(2)</w:t>
      </w:r>
      <w:r w:rsidRPr="00CB3F86">
        <w:rPr>
          <w:rFonts w:ascii="Courier New" w:hAnsi="Courier New" w:cs="Courier New"/>
        </w:rPr>
        <w:t>:</w:t>
      </w:r>
    </w:p>
    <w:p w:rsidR="00AC003E" w:rsidRPr="00A956F8" w:rsidRDefault="007B353C" w:rsidP="005C2BCB">
      <w:pPr>
        <w:adjustRightInd w:val="0"/>
        <w:spacing w:before="120" w:after="120"/>
        <w:ind w:left="360" w:hanging="36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 w:rsidR="005C2BCB">
        <w:rPr>
          <w:rFonts w:ascii="Courier New" w:hAnsi="Courier New" w:cs="Courier New"/>
          <w:b/>
        </w:rPr>
        <w:tab/>
      </w:r>
      <w:r w:rsidR="00AC003E" w:rsidRPr="004620FE">
        <w:rPr>
          <w:rFonts w:ascii="Courier New" w:hAnsi="Courier New" w:cs="Courier New"/>
          <w:b/>
        </w:rPr>
        <w:t>A)</w:t>
      </w:r>
      <w:r w:rsidR="00AC003E" w:rsidRPr="00A956F8">
        <w:rPr>
          <w:rFonts w:ascii="Courier New" w:hAnsi="Courier New" w:cs="Courier New"/>
        </w:rPr>
        <w:t xml:space="preserve"> </w:t>
      </w:r>
      <w:r w:rsidR="004620FE" w:rsidRPr="00A956F8">
        <w:rPr>
          <w:rFonts w:ascii="Courier New" w:hAnsi="Courier New" w:cs="Courier New"/>
        </w:rPr>
        <w:t xml:space="preserve">decorrenza giuridica della nomina non coperta da </w:t>
      </w:r>
      <w:r w:rsidRPr="00A956F8">
        <w:rPr>
          <w:rFonts w:ascii="Courier New" w:hAnsi="Courier New" w:cs="Courier New"/>
        </w:rPr>
        <w:t>e</w:t>
      </w:r>
      <w:r>
        <w:rPr>
          <w:rFonts w:ascii="Courier New" w:hAnsi="Courier New" w:cs="Courier New"/>
        </w:rPr>
        <w:t>f</w:t>
      </w:r>
      <w:r w:rsidRPr="00A956F8">
        <w:rPr>
          <w:rFonts w:ascii="Courier New" w:hAnsi="Courier New" w:cs="Courier New"/>
        </w:rPr>
        <w:t>f</w:t>
      </w:r>
      <w:r>
        <w:rPr>
          <w:rFonts w:ascii="Courier New" w:hAnsi="Courier New" w:cs="Courier New"/>
        </w:rPr>
        <w:t>e</w:t>
      </w:r>
      <w:r w:rsidRPr="00A956F8">
        <w:rPr>
          <w:rFonts w:ascii="Courier New" w:hAnsi="Courier New" w:cs="Courier New"/>
        </w:rPr>
        <w:t>ttivo</w:t>
      </w:r>
      <w:r w:rsidR="004620FE" w:rsidRPr="00A956F8">
        <w:rPr>
          <w:rFonts w:ascii="Courier New" w:hAnsi="Courier New" w:cs="Courier New"/>
        </w:rPr>
        <w:t xml:space="preserve"> servizio, cui al precedente punto 1 (3)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C003E" w:rsidRPr="00920F34" w:rsidTr="00920F34">
        <w:trPr>
          <w:trHeight w:val="392"/>
        </w:trPr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Default="007B353C" w:rsidP="00B4463A">
      <w:pPr>
        <w:adjustRightInd w:val="0"/>
        <w:spacing w:before="120" w:after="120"/>
        <w:ind w:left="720" w:hanging="7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2)</w:t>
      </w:r>
      <w:r w:rsidR="00B4463A">
        <w:rPr>
          <w:rFonts w:ascii="Courier New" w:hAnsi="Courier New" w:cs="Courier New"/>
          <w:b/>
        </w:rPr>
        <w:t xml:space="preserve"> </w:t>
      </w:r>
      <w:r w:rsidR="00AC003E" w:rsidRPr="007B353C">
        <w:rPr>
          <w:rFonts w:ascii="Courier New" w:hAnsi="Courier New" w:cs="Courier New"/>
          <w:b/>
        </w:rPr>
        <w:t>B)</w:t>
      </w:r>
      <w:r w:rsidR="00B4463A">
        <w:rPr>
          <w:rFonts w:ascii="Courier New" w:hAnsi="Courier New" w:cs="Courier New"/>
          <w:b/>
        </w:rPr>
        <w:t xml:space="preserve"> </w:t>
      </w:r>
      <w:r w:rsidRPr="00A956F8">
        <w:rPr>
          <w:rFonts w:ascii="Courier New" w:hAnsi="Courier New" w:cs="Courier New"/>
        </w:rPr>
        <w:t xml:space="preserve">servizio prestato </w:t>
      </w:r>
      <w:r>
        <w:rPr>
          <w:rFonts w:ascii="Courier New" w:hAnsi="Courier New" w:cs="Courier New"/>
        </w:rPr>
        <w:t>nel ruolo del personale educativo e/o nel ruolo della scuola dell’infanzia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44"/>
        <w:gridCol w:w="1624"/>
        <w:gridCol w:w="1980"/>
        <w:gridCol w:w="3730"/>
      </w:tblGrid>
      <w:tr w:rsidR="00AC003E" w:rsidRPr="00920F34" w:rsidTr="00920F34">
        <w:trPr>
          <w:trHeight w:val="358"/>
        </w:trPr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SCOLASTICO</w:t>
            </w: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244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24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37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Pr="00CB3F86" w:rsidRDefault="00AC003E" w:rsidP="00AC003E">
      <w:pPr>
        <w:adjustRightInd w:val="0"/>
        <w:spacing w:line="360" w:lineRule="auto"/>
        <w:jc w:val="both"/>
        <w:rPr>
          <w:rFonts w:ascii="Courier New" w:hAnsi="Courier New" w:cs="Courier New"/>
        </w:rPr>
      </w:pPr>
    </w:p>
    <w:p w:rsidR="00FA59AA" w:rsidRDefault="00FA59AA" w:rsidP="00BD6DBB">
      <w:pPr>
        <w:widowControl w:val="0"/>
        <w:tabs>
          <w:tab w:val="left" w:pos="0"/>
        </w:tabs>
        <w:spacing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4E3807">
        <w:rPr>
          <w:rFonts w:ascii="Courier New" w:hAnsi="Courier New" w:cs="Courier New"/>
        </w:rPr>
        <w:t>i avere quindi un'anzianità di servizio valutabile ai sensi del</w:t>
      </w:r>
      <w:r w:rsidR="00AC003E" w:rsidRPr="004E3807">
        <w:rPr>
          <w:rFonts w:ascii="Courier New" w:hAnsi="Courier New" w:cs="Courier New"/>
          <w:caps/>
        </w:rPr>
        <w:t xml:space="preserve"> </w:t>
      </w:r>
      <w:r w:rsidR="00920F34">
        <w:rPr>
          <w:rFonts w:ascii="Courier New" w:hAnsi="Courier New" w:cs="Courier New"/>
        </w:rPr>
        <w:t xml:space="preserve">allegato </w:t>
      </w:r>
      <w:r w:rsidR="00037B32">
        <w:rPr>
          <w:rFonts w:ascii="Courier New" w:hAnsi="Courier New" w:cs="Courier New"/>
        </w:rPr>
        <w:t>2</w:t>
      </w:r>
      <w:r w:rsidR="00037B32" w:rsidRPr="004E3807">
        <w:rPr>
          <w:rFonts w:ascii="Courier New" w:hAnsi="Courier New" w:cs="Courier New"/>
        </w:rPr>
        <w:t xml:space="preserve"> </w:t>
      </w:r>
      <w:r w:rsidRPr="004E3807">
        <w:rPr>
          <w:rFonts w:ascii="Courier New" w:hAnsi="Courier New" w:cs="Courier New"/>
        </w:rPr>
        <w:t>lettera</w:t>
      </w:r>
      <w:r w:rsidR="00AC003E" w:rsidRPr="004E3807">
        <w:rPr>
          <w:rFonts w:ascii="Courier New" w:hAnsi="Courier New" w:cs="Courier New"/>
          <w:caps/>
        </w:rPr>
        <w:t xml:space="preserve"> b) </w:t>
      </w:r>
      <w:r>
        <w:rPr>
          <w:rFonts w:ascii="Courier New" w:hAnsi="Courier New" w:cs="Courier New"/>
          <w:caps/>
        </w:rPr>
        <w:t>e</w:t>
      </w:r>
      <w:r w:rsidR="00AC003E" w:rsidRPr="004E3807">
        <w:rPr>
          <w:rFonts w:ascii="Courier New" w:hAnsi="Courier New" w:cs="Courier New"/>
          <w:caps/>
        </w:rPr>
        <w:t xml:space="preserve"> b2) </w:t>
      </w:r>
      <w:r w:rsidRPr="004E3807">
        <w:rPr>
          <w:rFonts w:ascii="Courier New" w:hAnsi="Courier New" w:cs="Courier New"/>
        </w:rPr>
        <w:t xml:space="preserve">della </w:t>
      </w:r>
      <w:r>
        <w:rPr>
          <w:rFonts w:ascii="Courier New" w:hAnsi="Courier New" w:cs="Courier New"/>
        </w:rPr>
        <w:t>T</w:t>
      </w:r>
      <w:r w:rsidRPr="004E3807">
        <w:rPr>
          <w:rFonts w:ascii="Courier New" w:hAnsi="Courier New" w:cs="Courier New"/>
        </w:rPr>
        <w:t xml:space="preserve">abella, di </w:t>
      </w:r>
      <w:r w:rsidRPr="00BD6DBB">
        <w:rPr>
          <w:rFonts w:ascii="Courier New" w:hAnsi="Courier New" w:cs="Courier New"/>
          <w:b/>
        </w:rPr>
        <w:t>anni ___________________</w:t>
      </w:r>
      <w:r w:rsidRPr="004E3807">
        <w:rPr>
          <w:rFonts w:ascii="Courier New" w:hAnsi="Courier New" w:cs="Courier New"/>
        </w:rPr>
        <w:t xml:space="preserve"> </w:t>
      </w:r>
      <w:r w:rsidR="00BD6DBB" w:rsidRPr="005D6B12">
        <w:rPr>
          <w:rFonts w:ascii="Courier New" w:hAnsi="Courier New" w:cs="Courier New"/>
        </w:rPr>
        <w:t>(1)</w:t>
      </w:r>
      <w:r w:rsidR="00BD6DBB" w:rsidRPr="005D6B12">
        <w:rPr>
          <w:rFonts w:ascii="Courier New" w:hAnsi="Courier New" w:cs="Courier New"/>
          <w:caps/>
        </w:rPr>
        <w:t>.</w:t>
      </w:r>
    </w:p>
    <w:p w:rsidR="00AC003E" w:rsidRDefault="00BD6DBB" w:rsidP="00BD6DBB">
      <w:pPr>
        <w:widowControl w:val="0"/>
        <w:tabs>
          <w:tab w:val="left" w:pos="0"/>
        </w:tabs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i/>
        </w:rPr>
        <w:t>(d</w:t>
      </w:r>
      <w:r w:rsidRPr="00FA59AA">
        <w:rPr>
          <w:rFonts w:ascii="Courier New" w:hAnsi="Courier New" w:cs="Courier New"/>
          <w:i/>
        </w:rPr>
        <w:t xml:space="preserve">a riportare nella </w:t>
      </w:r>
      <w:r w:rsidRPr="00BD6DBB">
        <w:rPr>
          <w:rFonts w:ascii="Courier New" w:hAnsi="Courier New" w:cs="Courier New"/>
          <w:b/>
          <w:i/>
        </w:rPr>
        <w:t>casella n. 2 del modulo domanda</w:t>
      </w:r>
      <w:r w:rsidRPr="00FA59AA">
        <w:rPr>
          <w:rFonts w:ascii="Courier New" w:hAnsi="Courier New" w:cs="Courier New"/>
          <w:i/>
        </w:rPr>
        <w:t xml:space="preserve">) </w:t>
      </w:r>
    </w:p>
    <w:p w:rsidR="00C76195" w:rsidRPr="00AC003E" w:rsidRDefault="00BD6DBB" w:rsidP="00B4463A">
      <w:pPr>
        <w:adjustRightInd w:val="0"/>
        <w:ind w:left="720" w:hanging="7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br w:type="page"/>
      </w:r>
      <w:r w:rsidR="00C76195" w:rsidRPr="0069448D">
        <w:rPr>
          <w:rFonts w:ascii="Courier New" w:hAnsi="Courier New" w:cs="Courier New"/>
          <w:b/>
        </w:rPr>
        <w:lastRenderedPageBreak/>
        <w:t>3)</w:t>
      </w:r>
      <w:r w:rsidR="00B4463A">
        <w:rPr>
          <w:rFonts w:ascii="Courier New" w:hAnsi="Courier New" w:cs="Courier New"/>
          <w:b/>
        </w:rPr>
        <w:t xml:space="preserve"> </w:t>
      </w:r>
      <w:r w:rsidR="00AC003E" w:rsidRPr="0069448D">
        <w:rPr>
          <w:rFonts w:ascii="Courier New" w:hAnsi="Courier New" w:cs="Courier New"/>
          <w:b/>
        </w:rPr>
        <w:t>A</w:t>
      </w:r>
      <w:r w:rsidR="00C76195" w:rsidRPr="0069448D">
        <w:rPr>
          <w:rFonts w:ascii="Courier New" w:hAnsi="Courier New" w:cs="Courier New"/>
          <w:b/>
        </w:rPr>
        <w:t>)</w:t>
      </w:r>
      <w:r w:rsidR="008849EC">
        <w:rPr>
          <w:rFonts w:ascii="Courier New" w:hAnsi="Courier New" w:cs="Courier New"/>
          <w:b/>
        </w:rPr>
        <w:tab/>
      </w:r>
      <w:r w:rsidR="0069448D" w:rsidRPr="00605055">
        <w:rPr>
          <w:rFonts w:ascii="Courier New" w:hAnsi="Courier New" w:cs="Courier New"/>
          <w:snapToGrid w:val="0"/>
        </w:rPr>
        <w:t xml:space="preserve">di aver prestato, in possesso del prescritto titolo di studio, i seguenti </w:t>
      </w:r>
      <w:r w:rsidR="0069448D" w:rsidRPr="00605055">
        <w:rPr>
          <w:rFonts w:ascii="Courier New" w:hAnsi="Courier New" w:cs="Courier New"/>
          <w:b/>
          <w:snapToGrid w:val="0"/>
        </w:rPr>
        <w:t>servizi pre</w:t>
      </w:r>
      <w:r w:rsidR="00605055">
        <w:rPr>
          <w:rFonts w:ascii="Courier New" w:hAnsi="Courier New" w:cs="Courier New"/>
          <w:b/>
          <w:snapToGrid w:val="0"/>
        </w:rPr>
        <w:t>-</w:t>
      </w:r>
      <w:r w:rsidR="0069448D" w:rsidRPr="00605055">
        <w:rPr>
          <w:rFonts w:ascii="Courier New" w:hAnsi="Courier New" w:cs="Courier New"/>
          <w:b/>
          <w:snapToGrid w:val="0"/>
        </w:rPr>
        <w:t>ruolo</w:t>
      </w:r>
      <w:r w:rsidR="0069448D" w:rsidRPr="00605055">
        <w:rPr>
          <w:rFonts w:ascii="Courier New" w:hAnsi="Courier New" w:cs="Courier New"/>
          <w:snapToGrid w:val="0"/>
        </w:rPr>
        <w:t>, riconoscibili ai sensi dell'art. 485 del Decreto Legislativo n</w:t>
      </w:r>
      <w:r w:rsidR="0069448D" w:rsidRPr="00AC003E">
        <w:rPr>
          <w:rFonts w:ascii="Courier New" w:hAnsi="Courier New" w:cs="Courier New"/>
        </w:rPr>
        <w:t xml:space="preserve">. 297 del 16/4/1994 (4):  </w:t>
      </w:r>
    </w:p>
    <w:p w:rsidR="00C76195" w:rsidRDefault="00C76195" w:rsidP="00C76195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999"/>
        <w:gridCol w:w="1080"/>
        <w:gridCol w:w="2810"/>
        <w:gridCol w:w="1630"/>
        <w:gridCol w:w="1630"/>
      </w:tblGrid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ANNO SCOL.</w:t>
            </w: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SCUOLA</w:t>
            </w: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NOTE DI QUALIFICA</w:t>
            </w:r>
          </w:p>
        </w:tc>
        <w:tc>
          <w:tcPr>
            <w:tcW w:w="1630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  <w:sz w:val="16"/>
                <w:szCs w:val="16"/>
              </w:rPr>
            </w:pP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DIRITTO RET</w:t>
            </w:r>
            <w:r w:rsidR="005C2BCB" w:rsidRPr="00920F34">
              <w:rPr>
                <w:rFonts w:ascii="Courier New" w:hAnsi="Courier New" w:cs="Courier New"/>
                <w:b/>
                <w:sz w:val="16"/>
                <w:szCs w:val="16"/>
              </w:rPr>
              <w:t>R</w:t>
            </w:r>
            <w:r w:rsidRPr="00920F34">
              <w:rPr>
                <w:rFonts w:ascii="Courier New" w:hAnsi="Courier New" w:cs="Courier New"/>
                <w:b/>
                <w:sz w:val="16"/>
                <w:szCs w:val="16"/>
              </w:rPr>
              <w:t>. ESTIVA (SI NO) (NOTA 4B)</w:t>
            </w: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62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999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281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630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AC003E" w:rsidRPr="00AC003E" w:rsidRDefault="00AC003E" w:rsidP="00C76195">
      <w:pPr>
        <w:widowControl w:val="0"/>
        <w:tabs>
          <w:tab w:val="left" w:pos="600"/>
          <w:tab w:val="left" w:pos="780"/>
        </w:tabs>
        <w:jc w:val="both"/>
        <w:rPr>
          <w:rFonts w:ascii="Courier New" w:hAnsi="Courier New" w:cs="Courier New"/>
          <w:caps/>
        </w:rPr>
      </w:pPr>
    </w:p>
    <w:p w:rsidR="00C76195" w:rsidRPr="00AC003E" w:rsidRDefault="0069448D" w:rsidP="00605055">
      <w:pPr>
        <w:widowControl w:val="0"/>
        <w:tabs>
          <w:tab w:val="left" w:pos="360"/>
          <w:tab w:val="left" w:pos="1320"/>
        </w:tabs>
        <w:ind w:left="720" w:hanging="720"/>
        <w:jc w:val="both"/>
        <w:rPr>
          <w:rFonts w:ascii="Courier New" w:hAnsi="Courier New" w:cs="Courier New"/>
          <w:caps/>
        </w:rPr>
      </w:pPr>
      <w:r w:rsidRPr="00D4483A">
        <w:rPr>
          <w:rFonts w:ascii="Courier New" w:hAnsi="Courier New" w:cs="Courier New"/>
          <w:b/>
          <w:snapToGrid w:val="0"/>
        </w:rPr>
        <w:t>3)</w:t>
      </w:r>
      <w:r w:rsidR="00882C93">
        <w:rPr>
          <w:rFonts w:ascii="Courier New" w:hAnsi="Courier New" w:cs="Courier New"/>
          <w:b/>
          <w:snapToGrid w:val="0"/>
        </w:rPr>
        <w:tab/>
      </w:r>
      <w:r w:rsidR="00AC003E" w:rsidRPr="00D4483A">
        <w:rPr>
          <w:rFonts w:ascii="Courier New" w:hAnsi="Courier New" w:cs="Courier New"/>
          <w:b/>
          <w:snapToGrid w:val="0"/>
        </w:rPr>
        <w:t>B</w:t>
      </w:r>
      <w:r w:rsidR="00C76195" w:rsidRPr="00D4483A">
        <w:rPr>
          <w:rFonts w:ascii="Courier New" w:hAnsi="Courier New" w:cs="Courier New"/>
          <w:b/>
          <w:snapToGrid w:val="0"/>
        </w:rPr>
        <w:t>)</w:t>
      </w:r>
      <w:r w:rsidR="00882C93">
        <w:rPr>
          <w:rFonts w:ascii="Courier New" w:hAnsi="Courier New" w:cs="Courier New"/>
          <w:b/>
          <w:snapToGrid w:val="0"/>
        </w:rPr>
        <w:tab/>
      </w:r>
      <w:r w:rsidRPr="0069448D">
        <w:rPr>
          <w:rFonts w:ascii="Courier New" w:hAnsi="Courier New" w:cs="Courier New"/>
          <w:snapToGrid w:val="0"/>
          <w:sz w:val="18"/>
          <w:szCs w:val="18"/>
        </w:rPr>
        <w:t>d</w:t>
      </w:r>
      <w:r w:rsidRPr="0069448D">
        <w:rPr>
          <w:rFonts w:ascii="Courier New" w:hAnsi="Courier New" w:cs="Courier New"/>
        </w:rPr>
        <w:t>i</w:t>
      </w:r>
      <w:r w:rsidRPr="00AC003E">
        <w:rPr>
          <w:rFonts w:ascii="Courier New" w:hAnsi="Courier New" w:cs="Courier New"/>
        </w:rPr>
        <w:t xml:space="preserve"> aver prestato servizio militare di leva o per richiamo a servizio equiparato (5) alle condizioni e con il possesso dei re</w:t>
      </w:r>
      <w:r w:rsidRPr="00AC003E">
        <w:rPr>
          <w:rFonts w:ascii="Courier New" w:hAnsi="Courier New" w:cs="Courier New"/>
        </w:rPr>
        <w:softHyphen/>
        <w:t xml:space="preserve">quisiti previsti dall'art. 485 del Decreto Legislativo n. 297 del 16/4/1994 per il seguente </w:t>
      </w:r>
      <w:r w:rsidR="00283D37">
        <w:rPr>
          <w:rFonts w:ascii="Courier New" w:hAnsi="Courier New" w:cs="Courier New"/>
        </w:rPr>
        <w:t>periodo</w:t>
      </w:r>
      <w:r w:rsidR="008E0CA4">
        <w:rPr>
          <w:rFonts w:ascii="Courier New" w:hAnsi="Courier New" w:cs="Courier New"/>
        </w:rPr>
        <w:t xml:space="preserve"> </w:t>
      </w:r>
      <w:r w:rsidR="002F534C" w:rsidRPr="002F534C">
        <w:rPr>
          <w:rFonts w:ascii="Courier New" w:hAnsi="Courier New" w:cs="Courier New"/>
          <w:u w:val="single"/>
        </w:rPr>
        <w:t xml:space="preserve">                                                              </w:t>
      </w:r>
      <w:r w:rsidR="00283D37" w:rsidRPr="002F534C">
        <w:rPr>
          <w:rFonts w:ascii="Courier New" w:hAnsi="Courier New" w:cs="Courier New"/>
          <w:b/>
        </w:rPr>
        <w:t>.</w:t>
      </w:r>
      <w:r w:rsidRPr="00AC003E">
        <w:rPr>
          <w:rFonts w:ascii="Courier New" w:hAnsi="Courier New" w:cs="Courier New"/>
        </w:rPr>
        <w:t>(6)</w:t>
      </w:r>
    </w:p>
    <w:p w:rsidR="00C76195" w:rsidRPr="00AC003E" w:rsidRDefault="00D4483A" w:rsidP="0007722E">
      <w:pPr>
        <w:widowControl w:val="0"/>
        <w:tabs>
          <w:tab w:val="left" w:pos="360"/>
          <w:tab w:val="left" w:pos="1320"/>
        </w:tabs>
        <w:spacing w:before="120" w:after="120"/>
        <w:ind w:left="720" w:hanging="720"/>
        <w:jc w:val="both"/>
        <w:rPr>
          <w:rFonts w:ascii="Courier New" w:hAnsi="Courier New" w:cs="Courier New"/>
          <w:caps/>
        </w:rPr>
      </w:pPr>
      <w:r w:rsidRPr="00882C93">
        <w:rPr>
          <w:rFonts w:ascii="Courier New" w:hAnsi="Courier New" w:cs="Courier New"/>
          <w:b/>
          <w:caps/>
          <w:spacing w:val="-12"/>
        </w:rPr>
        <w:t>3)</w:t>
      </w:r>
      <w:r w:rsidR="00882C93">
        <w:rPr>
          <w:rFonts w:ascii="Courier New" w:hAnsi="Courier New" w:cs="Courier New"/>
          <w:b/>
          <w:caps/>
          <w:spacing w:val="-12"/>
        </w:rPr>
        <w:tab/>
      </w:r>
      <w:r w:rsidR="00C76195" w:rsidRPr="00882C93">
        <w:rPr>
          <w:rFonts w:ascii="Courier New" w:hAnsi="Courier New" w:cs="Courier New"/>
          <w:b/>
          <w:caps/>
          <w:spacing w:val="-12"/>
        </w:rPr>
        <w:t>c)</w:t>
      </w:r>
      <w:r w:rsidR="00882C93">
        <w:rPr>
          <w:rFonts w:ascii="Courier New" w:hAnsi="Courier New" w:cs="Courier New"/>
          <w:b/>
          <w:caps/>
          <w:spacing w:val="-12"/>
        </w:rPr>
        <w:tab/>
      </w:r>
      <w:r w:rsidRPr="00AC003E">
        <w:rPr>
          <w:rFonts w:ascii="Courier New" w:hAnsi="Courier New" w:cs="Courier New"/>
        </w:rPr>
        <w:t xml:space="preserve">di aver prestato servizio in ruolo diverso da quello di attuale appartenenza per un numero di </w:t>
      </w:r>
      <w:r w:rsidR="002F534C">
        <w:rPr>
          <w:rFonts w:ascii="Courier New" w:hAnsi="Courier New" w:cs="Courier New"/>
          <w:kern w:val="20"/>
          <w:u w:val="single"/>
        </w:rPr>
        <w:t>_______</w:t>
      </w:r>
      <w:r w:rsidRPr="00AC003E">
        <w:rPr>
          <w:rFonts w:ascii="Courier New" w:hAnsi="Courier New" w:cs="Courier New"/>
        </w:rPr>
        <w:t xml:space="preserve"> anni e di aver ottenuto per ciascun anno scolastico la qualifica non inferiore a buono (7) ;</w:t>
      </w:r>
    </w:p>
    <w:p w:rsidR="00C76195" w:rsidRPr="008E0CA4" w:rsidRDefault="00882C93" w:rsidP="002F534C">
      <w:pPr>
        <w:widowControl w:val="0"/>
        <w:tabs>
          <w:tab w:val="left" w:pos="0"/>
          <w:tab w:val="left" w:pos="360"/>
        </w:tabs>
        <w:ind w:left="794" w:hanging="794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b/>
        </w:rPr>
        <w:t>3)</w:t>
      </w:r>
      <w:r>
        <w:rPr>
          <w:rFonts w:ascii="Courier New" w:hAnsi="Courier New" w:cs="Courier New"/>
          <w:b/>
        </w:rPr>
        <w:tab/>
      </w:r>
      <w:r w:rsidR="008E0CA4" w:rsidRPr="008E0CA4">
        <w:rPr>
          <w:rFonts w:ascii="Courier New" w:hAnsi="Courier New" w:cs="Courier New"/>
          <w:b/>
        </w:rPr>
        <w:t>D)</w:t>
      </w:r>
      <w:r>
        <w:rPr>
          <w:rFonts w:ascii="Courier New" w:hAnsi="Courier New" w:cs="Courier New"/>
          <w:b/>
        </w:rPr>
        <w:tab/>
      </w:r>
      <w:r w:rsidR="008E0CA4">
        <w:rPr>
          <w:rFonts w:ascii="Courier New" w:hAnsi="Courier New" w:cs="Courier New"/>
        </w:rPr>
        <w:t xml:space="preserve">di aver prestato </w:t>
      </w:r>
      <w:r w:rsidR="008E0CA4" w:rsidRPr="002F534C">
        <w:rPr>
          <w:rFonts w:ascii="Courier New" w:hAnsi="Courier New" w:cs="Courier New"/>
          <w:b/>
        </w:rPr>
        <w:t>n</w:t>
      </w:r>
      <w:r w:rsidR="00D4483A" w:rsidRPr="002F534C">
        <w:rPr>
          <w:rFonts w:ascii="Courier New" w:hAnsi="Courier New" w:cs="Courier New"/>
          <w:b/>
        </w:rPr>
        <w:t xml:space="preserve">. </w:t>
      </w:r>
      <w:r w:rsidR="002F534C">
        <w:rPr>
          <w:rFonts w:ascii="Courier New" w:hAnsi="Courier New" w:cs="Courier New"/>
          <w:b/>
        </w:rPr>
        <w:t>___________</w:t>
      </w:r>
      <w:r w:rsidR="00D4483A" w:rsidRPr="002F534C">
        <w:rPr>
          <w:rFonts w:ascii="Courier New" w:hAnsi="Courier New" w:cs="Courier New"/>
          <w:b/>
        </w:rPr>
        <w:t xml:space="preserve"> anni</w:t>
      </w:r>
      <w:r w:rsidR="00D4483A" w:rsidRPr="00AC003E">
        <w:rPr>
          <w:rFonts w:ascii="Courier New" w:hAnsi="Courier New" w:cs="Courier New"/>
        </w:rPr>
        <w:t xml:space="preserve"> di servizio pre-ruolo in scuole o </w:t>
      </w:r>
      <w:r w:rsidR="00D4483A" w:rsidRPr="008E0CA4">
        <w:rPr>
          <w:rFonts w:ascii="Courier New" w:hAnsi="Courier New" w:cs="Courier New"/>
        </w:rPr>
        <w:t>plessi situati nelle piccole isole.</w:t>
      </w:r>
    </w:p>
    <w:p w:rsidR="008849EC" w:rsidRDefault="008849EC" w:rsidP="002F534C">
      <w:pPr>
        <w:widowControl w:val="0"/>
        <w:tabs>
          <w:tab w:val="left" w:pos="1100"/>
          <w:tab w:val="left" w:pos="1320"/>
        </w:tabs>
        <w:spacing w:before="120" w:line="260" w:lineRule="exact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I</w:t>
      </w:r>
      <w:r w:rsidR="00882C93" w:rsidRPr="00AC003E">
        <w:rPr>
          <w:rFonts w:ascii="Courier New" w:hAnsi="Courier New" w:cs="Courier New"/>
        </w:rPr>
        <w:t xml:space="preserve"> periodi indicati alle precedenti lettere </w:t>
      </w:r>
      <w:r>
        <w:rPr>
          <w:rFonts w:ascii="Courier New" w:hAnsi="Courier New" w:cs="Courier New"/>
        </w:rPr>
        <w:t>A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B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C</w:t>
      </w:r>
      <w:r w:rsidR="00882C93" w:rsidRPr="00AC003E">
        <w:rPr>
          <w:rFonts w:ascii="Courier New" w:hAnsi="Courier New" w:cs="Courier New"/>
        </w:rPr>
        <w:t xml:space="preserve">), </w:t>
      </w:r>
      <w:r>
        <w:rPr>
          <w:rFonts w:ascii="Courier New" w:hAnsi="Courier New" w:cs="Courier New"/>
        </w:rPr>
        <w:t>D</w:t>
      </w:r>
      <w:r w:rsidR="00882C93" w:rsidRPr="00AC003E">
        <w:rPr>
          <w:rFonts w:ascii="Courier New" w:hAnsi="Courier New" w:cs="Courier New"/>
        </w:rPr>
        <w:t xml:space="preserve">) assommano, quindi, complessivamente ad </w:t>
      </w:r>
      <w:r w:rsidR="00882C93" w:rsidRPr="00A23CC4">
        <w:rPr>
          <w:rFonts w:ascii="Courier New" w:hAnsi="Courier New" w:cs="Courier New"/>
          <w:b/>
        </w:rPr>
        <w:t xml:space="preserve">anni </w:t>
      </w:r>
      <w:r w:rsidR="002F534C">
        <w:rPr>
          <w:rFonts w:ascii="Courier New" w:hAnsi="Courier New" w:cs="Courier New"/>
          <w:b/>
          <w:u w:val="single"/>
        </w:rPr>
        <w:t>______________</w:t>
      </w:r>
    </w:p>
    <w:p w:rsidR="00C76195" w:rsidRPr="00AC003E" w:rsidRDefault="00882C93" w:rsidP="0007722E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  <w:r w:rsidRPr="00A23CC4">
        <w:rPr>
          <w:rFonts w:ascii="Courier New" w:hAnsi="Courier New" w:cs="Courier New"/>
          <w:i/>
        </w:rPr>
        <w:t>(</w:t>
      </w:r>
      <w:r w:rsidR="008849EC">
        <w:rPr>
          <w:rFonts w:ascii="Courier New" w:hAnsi="Courier New" w:cs="Courier New"/>
          <w:i/>
        </w:rPr>
        <w:t>T</w:t>
      </w:r>
      <w:r w:rsidR="008F13EE">
        <w:rPr>
          <w:rFonts w:ascii="Courier New" w:hAnsi="Courier New" w:cs="Courier New"/>
          <w:i/>
        </w:rPr>
        <w:t>ale numero va ri</w:t>
      </w:r>
      <w:r w:rsidRPr="008849EC">
        <w:rPr>
          <w:rFonts w:ascii="Courier New" w:hAnsi="Courier New" w:cs="Courier New"/>
          <w:i/>
        </w:rPr>
        <w:t xml:space="preserve">portato nella </w:t>
      </w:r>
      <w:r w:rsidRPr="008849EC">
        <w:rPr>
          <w:rFonts w:ascii="Courier New" w:hAnsi="Courier New" w:cs="Courier New"/>
          <w:b/>
          <w:i/>
        </w:rPr>
        <w:t>casella n. 3 del modulo domanda</w:t>
      </w:r>
      <w:r w:rsidRPr="008849EC">
        <w:rPr>
          <w:rFonts w:ascii="Courier New" w:hAnsi="Courier New" w:cs="Courier New"/>
          <w:i/>
        </w:rPr>
        <w:t>)</w:t>
      </w:r>
      <w:r w:rsidRPr="00AC003E">
        <w:rPr>
          <w:rFonts w:ascii="Courier New" w:hAnsi="Courier New" w:cs="Courier New"/>
        </w:rPr>
        <w:t>.</w:t>
      </w:r>
    </w:p>
    <w:p w:rsidR="00AC003E" w:rsidRPr="00AC003E" w:rsidRDefault="00AC003E" w:rsidP="00AC003E">
      <w:pPr>
        <w:widowControl w:val="0"/>
        <w:tabs>
          <w:tab w:val="left" w:pos="1100"/>
          <w:tab w:val="left" w:pos="1320"/>
        </w:tabs>
        <w:spacing w:line="260" w:lineRule="exact"/>
        <w:jc w:val="both"/>
        <w:rPr>
          <w:rFonts w:ascii="Courier New" w:hAnsi="Courier New" w:cs="Courier New"/>
          <w:caps/>
        </w:rPr>
      </w:pPr>
    </w:p>
    <w:p w:rsidR="00AC003E" w:rsidRDefault="00C76195" w:rsidP="002F534C">
      <w:pPr>
        <w:adjustRightInd w:val="0"/>
        <w:ind w:left="397" w:hanging="397"/>
        <w:jc w:val="both"/>
        <w:rPr>
          <w:rFonts w:ascii="Courier New" w:hAnsi="Courier New" w:cs="Courier New"/>
        </w:rPr>
      </w:pPr>
      <w:r w:rsidRPr="0010235E">
        <w:rPr>
          <w:rFonts w:ascii="Courier New" w:hAnsi="Courier New" w:cs="Courier New"/>
          <w:b/>
          <w:snapToGrid w:val="0"/>
        </w:rPr>
        <w:t>4)</w:t>
      </w:r>
      <w:r w:rsidR="002F534C">
        <w:rPr>
          <w:rFonts w:ascii="Courier New" w:hAnsi="Courier New" w:cs="Courier New"/>
          <w:b/>
          <w:snapToGrid w:val="0"/>
          <w:sz w:val="18"/>
          <w:szCs w:val="18"/>
        </w:rPr>
        <w:tab/>
      </w:r>
      <w:r w:rsidR="0093199E">
        <w:rPr>
          <w:rFonts w:ascii="Courier New" w:hAnsi="Courier New" w:cs="Courier New"/>
          <w:snapToGrid w:val="0"/>
          <w:sz w:val="18"/>
          <w:szCs w:val="18"/>
        </w:rPr>
        <w:t>D</w:t>
      </w:r>
      <w:r w:rsidR="0093199E" w:rsidRPr="0093199E">
        <w:rPr>
          <w:rFonts w:ascii="Courier New" w:hAnsi="Courier New" w:cs="Courier New"/>
          <w:snapToGrid w:val="0"/>
          <w:sz w:val="18"/>
          <w:szCs w:val="18"/>
        </w:rPr>
        <w:t>i</w:t>
      </w:r>
      <w:r w:rsidR="0093199E" w:rsidRPr="0093199E">
        <w:rPr>
          <w:rFonts w:ascii="Courier New" w:hAnsi="Courier New" w:cs="Courier New"/>
        </w:rPr>
        <w:t xml:space="preserve"> </w:t>
      </w:r>
      <w:r w:rsidR="0093199E" w:rsidRPr="00AC003E">
        <w:rPr>
          <w:rFonts w:ascii="Courier New" w:hAnsi="Courier New" w:cs="Courier New"/>
        </w:rPr>
        <w:t xml:space="preserve">aver prestato servizio in </w:t>
      </w:r>
      <w:r w:rsidR="0093199E" w:rsidRPr="0010235E">
        <w:rPr>
          <w:rFonts w:ascii="Courier New" w:hAnsi="Courier New" w:cs="Courier New"/>
          <w:b/>
        </w:rPr>
        <w:t>scuole uniche o di montagna</w:t>
      </w:r>
      <w:r w:rsidRPr="00AC003E">
        <w:rPr>
          <w:rFonts w:ascii="Courier New" w:hAnsi="Courier New" w:cs="Courier New"/>
          <w:caps/>
        </w:rPr>
        <w:t>:</w:t>
      </w:r>
      <w:r w:rsidR="00AC003E" w:rsidRPr="00AC003E">
        <w:rPr>
          <w:rFonts w:ascii="Courier New" w:hAnsi="Courier New" w:cs="Courier New"/>
        </w:rPr>
        <w:t xml:space="preserve"> </w:t>
      </w:r>
    </w:p>
    <w:p w:rsidR="00AC003E" w:rsidRDefault="0010235E" w:rsidP="0010235E">
      <w:pPr>
        <w:adjustRightInd w:val="0"/>
        <w:spacing w:before="120"/>
        <w:ind w:left="357" w:hanging="357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="00AC003E" w:rsidRPr="002F534C">
        <w:rPr>
          <w:rFonts w:ascii="Courier New" w:hAnsi="Courier New" w:cs="Courier New"/>
          <w:b/>
        </w:rPr>
        <w:t>A)</w:t>
      </w:r>
      <w:r w:rsidR="00AC003E"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</w:t>
      </w:r>
      <w:r w:rsidR="0093199E" w:rsidRPr="0010235E">
        <w:rPr>
          <w:rFonts w:ascii="Courier New" w:hAnsi="Courier New" w:cs="Courier New"/>
          <w:b/>
        </w:rPr>
        <w:t>ervizio di ruolo</w:t>
      </w:r>
      <w:r w:rsidR="0093199E" w:rsidRPr="00A956F8">
        <w:rPr>
          <w:rFonts w:ascii="Courier New" w:hAnsi="Courier New" w:cs="Courier New"/>
        </w:rPr>
        <w:t xml:space="preserve"> comunque prestato successivamente alla decorrenza giuridica della nomina nel ruolo di appartenenza </w:t>
      </w:r>
    </w:p>
    <w:p w:rsidR="00AC003E" w:rsidRPr="00A956F8" w:rsidRDefault="00AC003E" w:rsidP="0010235E">
      <w:pPr>
        <w:adjustRightInd w:val="0"/>
        <w:jc w:val="both"/>
        <w:rPr>
          <w:rFonts w:ascii="Courier New" w:hAnsi="Courier New" w:cs="Courier Ne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rPr>
          <w:trHeight w:val="384"/>
        </w:trPr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93199E" w:rsidRDefault="0093199E" w:rsidP="0007722E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93199E">
        <w:rPr>
          <w:rFonts w:ascii="Courier New" w:hAnsi="Courier New" w:cs="Courier New"/>
        </w:rPr>
        <w:t xml:space="preserve">i avere, quindi, un'anzianità di servizio di ruolo in scuole uniche o di montagna pari ad </w:t>
      </w:r>
      <w:r w:rsidRPr="0010235E">
        <w:rPr>
          <w:rFonts w:ascii="Courier New" w:hAnsi="Courier New" w:cs="Courier New"/>
          <w:b/>
        </w:rPr>
        <w:t xml:space="preserve">anni </w:t>
      </w:r>
      <w:r w:rsidRPr="0010235E">
        <w:rPr>
          <w:rFonts w:ascii="Courier New" w:hAnsi="Courier New" w:cs="Courier New"/>
          <w:b/>
          <w:u w:val="single"/>
        </w:rPr>
        <w:t>__________</w:t>
      </w:r>
      <w:r w:rsidRPr="0093199E">
        <w:rPr>
          <w:rFonts w:ascii="Courier New" w:hAnsi="Courier New" w:cs="Courier New"/>
        </w:rPr>
        <w:t xml:space="preserve"> </w:t>
      </w:r>
      <w:r w:rsidR="00C76195" w:rsidRPr="0093199E">
        <w:rPr>
          <w:rFonts w:ascii="Courier New" w:hAnsi="Courier New" w:cs="Courier New"/>
          <w:caps/>
        </w:rPr>
        <w:t>(</w:t>
      </w:r>
      <w:r w:rsidRPr="0093199E">
        <w:rPr>
          <w:rFonts w:ascii="Courier New" w:hAnsi="Courier New" w:cs="Courier New"/>
          <w:i/>
        </w:rPr>
        <w:t xml:space="preserve">da riportare nell'apposito riquadro della </w:t>
      </w:r>
      <w:r w:rsidRPr="00A23CC4">
        <w:rPr>
          <w:rFonts w:ascii="Courier New" w:hAnsi="Courier New" w:cs="Courier New"/>
          <w:b/>
          <w:i/>
        </w:rPr>
        <w:t>casella 4</w:t>
      </w:r>
      <w:r w:rsidRPr="0093199E">
        <w:rPr>
          <w:rFonts w:ascii="Courier New" w:hAnsi="Courier New" w:cs="Courier New"/>
          <w:i/>
        </w:rPr>
        <w:t xml:space="preserve"> dei moduli domanda per la scuola primaria</w:t>
      </w:r>
      <w:r w:rsidR="00C76195" w:rsidRPr="0093199E">
        <w:rPr>
          <w:rFonts w:ascii="Courier New" w:hAnsi="Courier New" w:cs="Courier New"/>
          <w:caps/>
        </w:rPr>
        <w:t>).</w:t>
      </w:r>
    </w:p>
    <w:p w:rsidR="00AC003E" w:rsidRDefault="0010235E" w:rsidP="0007722E">
      <w:pPr>
        <w:widowControl w:val="0"/>
        <w:tabs>
          <w:tab w:val="left" w:pos="360"/>
        </w:tabs>
        <w:spacing w:before="120" w:after="120"/>
        <w:jc w:val="both"/>
        <w:rPr>
          <w:rFonts w:ascii="Arial" w:hAnsi="Arial" w:cs="Arial"/>
          <w:caps/>
          <w:snapToGrid w:val="0"/>
          <w:sz w:val="18"/>
          <w:szCs w:val="18"/>
        </w:rPr>
      </w:pPr>
      <w:r w:rsidRPr="0010235E">
        <w:rPr>
          <w:rFonts w:ascii="Courier New" w:hAnsi="Courier New" w:cs="Courier New"/>
          <w:b/>
        </w:rPr>
        <w:t>4)</w:t>
      </w:r>
      <w:r>
        <w:rPr>
          <w:rFonts w:ascii="Courier New" w:hAnsi="Courier New" w:cs="Courier New"/>
          <w:b/>
        </w:rPr>
        <w:tab/>
      </w:r>
      <w:r w:rsidR="00AC003E" w:rsidRPr="0010235E">
        <w:rPr>
          <w:rFonts w:ascii="Courier New" w:hAnsi="Courier New" w:cs="Courier New"/>
          <w:b/>
        </w:rPr>
        <w:t>B)</w:t>
      </w:r>
      <w:r w:rsidR="00AC003E" w:rsidRPr="00A956F8">
        <w:rPr>
          <w:rFonts w:ascii="Courier New" w:hAnsi="Courier New" w:cs="Courier New"/>
        </w:rPr>
        <w:t xml:space="preserve"> </w:t>
      </w:r>
      <w:r w:rsidRPr="0010235E">
        <w:rPr>
          <w:rFonts w:ascii="Courier New" w:hAnsi="Courier New" w:cs="Courier New"/>
          <w:b/>
        </w:rPr>
        <w:t>Servizio pre</w:t>
      </w:r>
      <w:r w:rsidR="0007722E">
        <w:rPr>
          <w:rFonts w:ascii="Courier New" w:hAnsi="Courier New" w:cs="Courier New"/>
          <w:b/>
        </w:rPr>
        <w:t>-</w:t>
      </w:r>
      <w:r w:rsidRPr="0010235E">
        <w:rPr>
          <w:rFonts w:ascii="Courier New" w:hAnsi="Courier New" w:cs="Courier New"/>
          <w:b/>
        </w:rPr>
        <w:t>ruolo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07722E" w:rsidP="0007722E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pre-ruolo in scuole uniche o di montagna pari ad </w:t>
      </w:r>
      <w:r w:rsidRPr="0007722E">
        <w:rPr>
          <w:rFonts w:ascii="Courier New" w:hAnsi="Courier New" w:cs="Courier New"/>
          <w:b/>
        </w:rPr>
        <w:t>anni _______________</w:t>
      </w:r>
      <w:r w:rsidRPr="00AC003E">
        <w:rPr>
          <w:rFonts w:ascii="Courier New" w:hAnsi="Courier New" w:cs="Courier New"/>
        </w:rPr>
        <w:t xml:space="preserve"> </w:t>
      </w:r>
      <w:r w:rsidRPr="0007722E">
        <w:rPr>
          <w:rFonts w:ascii="Courier New" w:hAnsi="Courier New" w:cs="Courier New"/>
          <w:i/>
        </w:rPr>
        <w:t xml:space="preserve">(da riportare nell'apposito riquadro della </w:t>
      </w:r>
      <w:r w:rsidRPr="0007722E">
        <w:rPr>
          <w:rFonts w:ascii="Courier New" w:hAnsi="Courier New" w:cs="Courier New"/>
          <w:b/>
          <w:i/>
        </w:rPr>
        <w:t>casella 4</w:t>
      </w:r>
      <w:r>
        <w:rPr>
          <w:rFonts w:ascii="Courier New" w:hAnsi="Courier New" w:cs="Courier New"/>
          <w:i/>
        </w:rPr>
        <w:t xml:space="preserve"> dei moduli do</w:t>
      </w:r>
      <w:r w:rsidRPr="0007722E">
        <w:rPr>
          <w:rFonts w:ascii="Courier New" w:hAnsi="Courier New" w:cs="Courier New"/>
          <w:i/>
        </w:rPr>
        <w:t>manda per la scuola primaria)</w:t>
      </w:r>
      <w:r w:rsidRPr="00AC003E">
        <w:rPr>
          <w:rFonts w:ascii="Courier New" w:hAnsi="Courier New" w:cs="Courier New"/>
        </w:rPr>
        <w:t>.</w:t>
      </w:r>
    </w:p>
    <w:p w:rsidR="00C76195" w:rsidRPr="00F37197" w:rsidRDefault="00B11EFE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  <w:sz w:val="16"/>
          <w:szCs w:val="16"/>
        </w:rPr>
      </w:pPr>
      <w:r>
        <w:rPr>
          <w:rFonts w:ascii="Courier New" w:hAnsi="Courier New" w:cs="Courier New"/>
          <w:caps/>
        </w:rPr>
        <w:br w:type="page"/>
      </w:r>
    </w:p>
    <w:p w:rsidR="00C76195" w:rsidRDefault="00C76195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lastRenderedPageBreak/>
        <w:t>5)</w:t>
      </w:r>
      <w:r w:rsidRPr="00AC003E">
        <w:rPr>
          <w:rFonts w:ascii="Courier New" w:hAnsi="Courier New" w:cs="Courier New"/>
          <w:caps/>
        </w:rPr>
        <w:t xml:space="preserve"> </w:t>
      </w:r>
      <w:r w:rsidR="00605055">
        <w:rPr>
          <w:rFonts w:ascii="Courier New" w:hAnsi="Courier New" w:cs="Courier New"/>
        </w:rPr>
        <w:t>D</w:t>
      </w:r>
      <w:r w:rsidR="00605055" w:rsidRPr="00AC003E">
        <w:rPr>
          <w:rFonts w:ascii="Courier New" w:hAnsi="Courier New" w:cs="Courier New"/>
        </w:rPr>
        <w:t>i aver prestato servizio in scuole speciali o ad indirizzo didattico differenziato o in classi differenziali o su posti di sostegno:</w:t>
      </w:r>
    </w:p>
    <w:p w:rsidR="00AC003E" w:rsidRDefault="00605055" w:rsidP="00F37197">
      <w:pPr>
        <w:widowControl w:val="0"/>
        <w:tabs>
          <w:tab w:val="left" w:pos="360"/>
        </w:tabs>
        <w:spacing w:before="120" w:after="120"/>
        <w:ind w:left="680" w:hanging="680"/>
        <w:jc w:val="both"/>
        <w:rPr>
          <w:rFonts w:ascii="Courier New" w:hAnsi="Courier New" w:cs="Courier New"/>
          <w:caps/>
        </w:rPr>
      </w:pPr>
      <w:r w:rsidRPr="00605055">
        <w:rPr>
          <w:rFonts w:ascii="Courier New" w:hAnsi="Courier New" w:cs="Courier New"/>
          <w:b/>
          <w:caps/>
        </w:rPr>
        <w:t>5)</w:t>
      </w:r>
      <w:r w:rsidRPr="00605055">
        <w:rPr>
          <w:rFonts w:ascii="Courier New" w:hAnsi="Courier New" w:cs="Courier New"/>
          <w:b/>
          <w:caps/>
        </w:rPr>
        <w:tab/>
      </w:r>
      <w:r w:rsidR="00AC003E" w:rsidRPr="00605055">
        <w:rPr>
          <w:rFonts w:ascii="Courier New" w:hAnsi="Courier New" w:cs="Courier New"/>
          <w:b/>
          <w:caps/>
        </w:rPr>
        <w:t>a)</w:t>
      </w:r>
      <w:r w:rsidR="00AC003E" w:rsidRPr="00762061">
        <w:rPr>
          <w:rFonts w:ascii="Courier New" w:hAnsi="Courier New" w:cs="Courier New"/>
          <w:caps/>
          <w:spacing w:val="-60"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ervizio di ruolo comunque prestato </w:t>
      </w:r>
      <w:r w:rsidR="00762061">
        <w:rPr>
          <w:rFonts w:ascii="Courier New" w:hAnsi="Courier New" w:cs="Courier New"/>
        </w:rPr>
        <w:t>successivamen</w:t>
      </w:r>
      <w:r w:rsidRPr="00AC003E">
        <w:rPr>
          <w:rFonts w:ascii="Courier New" w:hAnsi="Courier New" w:cs="Courier New"/>
        </w:rPr>
        <w:t>te alla decorrenza giuridica della nomina nel ruolo di appartenenza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Default="00762061" w:rsidP="00F37197">
      <w:pPr>
        <w:widowControl w:val="0"/>
        <w:tabs>
          <w:tab w:val="left" w:pos="110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>i avere, quindi, un'anzianità di servizio di ruolo in scuole speciali o ad indirizzo didattico dif</w:t>
      </w:r>
      <w:r>
        <w:rPr>
          <w:rFonts w:ascii="Courier New" w:hAnsi="Courier New" w:cs="Courier New"/>
        </w:rPr>
        <w:t>ferenziato o in classi differen</w:t>
      </w:r>
      <w:r w:rsidRPr="00AC003E">
        <w:rPr>
          <w:rFonts w:ascii="Courier New" w:hAnsi="Courier New" w:cs="Courier New"/>
        </w:rPr>
        <w:t xml:space="preserve">ziali o su posti di sostegno pari ad anni </w:t>
      </w:r>
      <w:r w:rsidRPr="00762061">
        <w:rPr>
          <w:rFonts w:ascii="Courier New" w:hAnsi="Courier New" w:cs="Courier New"/>
          <w:u w:val="single"/>
        </w:rPr>
        <w:t>____________</w:t>
      </w:r>
      <w:r w:rsidRPr="00762061">
        <w:rPr>
          <w:rFonts w:ascii="Courier New" w:hAnsi="Courier New" w:cs="Courier New"/>
        </w:rPr>
        <w:t xml:space="preserve"> </w:t>
      </w:r>
      <w:r w:rsidRPr="00762061">
        <w:rPr>
          <w:rFonts w:ascii="Courier New" w:hAnsi="Courier New" w:cs="Courier New"/>
          <w:i/>
        </w:rPr>
        <w:t xml:space="preserve">(da riportare nell'apposito riquadro della </w:t>
      </w:r>
      <w:r w:rsidRPr="00762061">
        <w:rPr>
          <w:rFonts w:ascii="Courier New" w:hAnsi="Courier New" w:cs="Courier New"/>
          <w:b/>
          <w:i/>
        </w:rPr>
        <w:t>casella 5</w:t>
      </w:r>
      <w:r w:rsidRPr="00762061">
        <w:rPr>
          <w:rFonts w:ascii="Courier New" w:hAnsi="Courier New" w:cs="Courier New"/>
          <w:i/>
        </w:rPr>
        <w:t xml:space="preserve"> dei moduli domanda, qualora il trasferimento o il passaggio sia richiesto per scuole speciali o su posti di sostegno)</w:t>
      </w:r>
      <w:r w:rsidR="00C76195" w:rsidRPr="00AC003E">
        <w:rPr>
          <w:rFonts w:ascii="Courier New" w:hAnsi="Courier New" w:cs="Courier New"/>
          <w:caps/>
        </w:rPr>
        <w:t>.</w:t>
      </w:r>
    </w:p>
    <w:p w:rsidR="00C76195" w:rsidRDefault="00762061" w:rsidP="00F37197">
      <w:pPr>
        <w:widowControl w:val="0"/>
        <w:tabs>
          <w:tab w:val="left" w:pos="360"/>
        </w:tabs>
        <w:spacing w:before="120" w:after="120" w:line="260" w:lineRule="exact"/>
        <w:jc w:val="both"/>
        <w:rPr>
          <w:rFonts w:ascii="Courier New" w:hAnsi="Courier New" w:cs="Courier New"/>
          <w:caps/>
        </w:rPr>
      </w:pPr>
      <w:r w:rsidRPr="00762061">
        <w:rPr>
          <w:rFonts w:ascii="Courier New" w:hAnsi="Courier New" w:cs="Courier New"/>
          <w:b/>
          <w:caps/>
        </w:rPr>
        <w:t>5)</w:t>
      </w:r>
      <w:r w:rsidRPr="00762061">
        <w:rPr>
          <w:rFonts w:ascii="Courier New" w:hAnsi="Courier New" w:cs="Courier New"/>
          <w:b/>
          <w:caps/>
        </w:rPr>
        <w:tab/>
      </w:r>
      <w:r w:rsidR="00AC003E" w:rsidRPr="00762061">
        <w:rPr>
          <w:rFonts w:ascii="Courier New" w:hAnsi="Courier New" w:cs="Courier New"/>
          <w:b/>
          <w:caps/>
        </w:rPr>
        <w:t>b)</w:t>
      </w:r>
      <w:r w:rsidR="00AC003E" w:rsidRPr="00AC003E">
        <w:rPr>
          <w:rFonts w:ascii="Courier New" w:hAnsi="Courier New" w:cs="Courier New"/>
          <w:caps/>
        </w:rPr>
        <w:t xml:space="preserve"> 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ervizio pre-ruolo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803A02" w:rsidP="00F37197">
      <w:pPr>
        <w:widowControl w:val="0"/>
        <w:tabs>
          <w:tab w:val="left" w:pos="1080"/>
        </w:tabs>
        <w:spacing w:before="120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t>Di</w:t>
      </w:r>
      <w:r w:rsidRPr="00AC003E">
        <w:rPr>
          <w:rFonts w:ascii="Courier New" w:hAnsi="Courier New" w:cs="Courier New"/>
        </w:rPr>
        <w:t xml:space="preserve"> avere, quindi, un'anzianità di servizio pre-ruolo in scuole speciali o ad indirizzo didattico differenziato o in classi differen</w:t>
      </w:r>
      <w:r w:rsidRPr="00AC003E">
        <w:rPr>
          <w:rFonts w:ascii="Courier New" w:hAnsi="Courier New" w:cs="Courier New"/>
        </w:rPr>
        <w:softHyphen/>
        <w:t xml:space="preserve">ziali o posti di sostegno pari ad </w:t>
      </w:r>
      <w:r w:rsidRPr="00803A02">
        <w:rPr>
          <w:rFonts w:ascii="Courier New" w:hAnsi="Courier New" w:cs="Courier New"/>
          <w:b/>
        </w:rPr>
        <w:t xml:space="preserve">anni </w:t>
      </w:r>
      <w:r w:rsidRPr="00803A02">
        <w:rPr>
          <w:rFonts w:ascii="Courier New" w:hAnsi="Courier New" w:cs="Courier New"/>
          <w:b/>
          <w:u w:val="single"/>
        </w:rPr>
        <w:t>____________</w:t>
      </w:r>
      <w:r w:rsidRPr="00AC003E">
        <w:rPr>
          <w:rFonts w:ascii="Courier New" w:hAnsi="Courier New" w:cs="Courier New"/>
        </w:rPr>
        <w:t xml:space="preserve"> (</w:t>
      </w:r>
      <w:r w:rsidRPr="00803A02">
        <w:rPr>
          <w:rFonts w:ascii="Courier New" w:hAnsi="Courier New" w:cs="Courier New"/>
          <w:i/>
        </w:rPr>
        <w:t>da riportare nell'apposito riquadr</w:t>
      </w:r>
      <w:r>
        <w:rPr>
          <w:rFonts w:ascii="Courier New" w:hAnsi="Courier New" w:cs="Courier New"/>
          <w:i/>
        </w:rPr>
        <w:t xml:space="preserve">o della </w:t>
      </w:r>
      <w:r w:rsidRPr="004E5014">
        <w:rPr>
          <w:rFonts w:ascii="Courier New" w:hAnsi="Courier New" w:cs="Courier New"/>
          <w:b/>
          <w:i/>
        </w:rPr>
        <w:t>casella 5</w:t>
      </w:r>
      <w:r>
        <w:rPr>
          <w:rFonts w:ascii="Courier New" w:hAnsi="Courier New" w:cs="Courier New"/>
          <w:i/>
        </w:rPr>
        <w:t xml:space="preserve"> dei moduli do</w:t>
      </w:r>
      <w:r w:rsidRPr="00803A02">
        <w:rPr>
          <w:rFonts w:ascii="Courier New" w:hAnsi="Courier New" w:cs="Courier New"/>
          <w:i/>
        </w:rPr>
        <w:t>manda, qualora il trasferimento o il passaggio sia richiesto per scuole speciali o su posti di sostegno</w:t>
      </w:r>
      <w:r>
        <w:rPr>
          <w:rFonts w:ascii="Courier New" w:hAnsi="Courier New" w:cs="Courier New"/>
        </w:rPr>
        <w:t>)</w:t>
      </w:r>
      <w:r w:rsidRPr="00AC003E">
        <w:rPr>
          <w:rFonts w:ascii="Courier New" w:hAnsi="Courier New" w:cs="Courier New"/>
        </w:rPr>
        <w:t>.</w:t>
      </w:r>
    </w:p>
    <w:p w:rsidR="00C76195" w:rsidRDefault="00C76195" w:rsidP="00C76195">
      <w:pPr>
        <w:widowControl w:val="0"/>
        <w:tabs>
          <w:tab w:val="left" w:pos="740"/>
        </w:tabs>
        <w:spacing w:line="260" w:lineRule="exact"/>
        <w:jc w:val="both"/>
        <w:rPr>
          <w:rFonts w:ascii="Arial" w:hAnsi="Arial" w:cs="Arial"/>
          <w:snapToGrid w:val="0"/>
          <w:sz w:val="18"/>
          <w:szCs w:val="18"/>
        </w:rPr>
      </w:pPr>
    </w:p>
    <w:p w:rsidR="00C76195" w:rsidRDefault="00C76195" w:rsidP="00F37197">
      <w:pPr>
        <w:widowControl w:val="0"/>
        <w:tabs>
          <w:tab w:val="left" w:pos="1080"/>
        </w:tabs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6)</w:t>
      </w:r>
      <w:r w:rsidRPr="00AC003E">
        <w:rPr>
          <w:rFonts w:ascii="Courier New" w:hAnsi="Courier New" w:cs="Courier New"/>
          <w:caps/>
        </w:rPr>
        <w:t xml:space="preserve"> </w:t>
      </w:r>
      <w:r w:rsidR="001D4CB3" w:rsidRPr="00AC003E">
        <w:rPr>
          <w:rFonts w:ascii="Courier New" w:hAnsi="Courier New" w:cs="Courier New"/>
        </w:rPr>
        <w:t>di aver prestato servizio di ruolo a partire dall’a.s. '92/'93 e fino all’</w:t>
      </w:r>
      <w:r w:rsidR="001D4CB3">
        <w:rPr>
          <w:rFonts w:ascii="Courier New" w:hAnsi="Courier New" w:cs="Courier New"/>
        </w:rPr>
        <w:t>A</w:t>
      </w:r>
      <w:r w:rsidR="001D4CB3" w:rsidRPr="00AC003E">
        <w:rPr>
          <w:rFonts w:ascii="Courier New" w:hAnsi="Courier New" w:cs="Courier New"/>
        </w:rPr>
        <w:t>.</w:t>
      </w:r>
      <w:r w:rsidR="001D4CB3">
        <w:rPr>
          <w:rFonts w:ascii="Courier New" w:hAnsi="Courier New" w:cs="Courier New"/>
        </w:rPr>
        <w:t>S</w:t>
      </w:r>
      <w:r w:rsidR="001D4CB3" w:rsidRPr="00AC003E">
        <w:rPr>
          <w:rFonts w:ascii="Courier New" w:hAnsi="Courier New" w:cs="Courier New"/>
        </w:rPr>
        <w:t>. '97/'98, come “specialista” per l’insegnamento della lingua straniera</w:t>
      </w:r>
    </w:p>
    <w:p w:rsidR="00AC003E" w:rsidRDefault="001D4CB3" w:rsidP="00F37197">
      <w:pPr>
        <w:widowControl w:val="0"/>
        <w:numPr>
          <w:ilvl w:val="0"/>
          <w:numId w:val="4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</w:rPr>
        <w:t>A)</w:t>
      </w:r>
      <w:r>
        <w:rPr>
          <w:rFonts w:ascii="Courier New" w:hAnsi="Courier New" w:cs="Courier New"/>
        </w:rPr>
        <w:t xml:space="preserve"> </w:t>
      </w:r>
      <w:r w:rsidRPr="00AC003E">
        <w:rPr>
          <w:rFonts w:ascii="Courier New" w:hAnsi="Courier New" w:cs="Courier New"/>
        </w:rPr>
        <w:t xml:space="preserve">servizio di ruolo effettivamente  prestato  nell’ambito del plesso o circolo  di titolarità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803A02" w:rsidRDefault="001D4CB3" w:rsidP="00F37197">
      <w:pPr>
        <w:spacing w:before="120"/>
        <w:ind w:right="-79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>D</w:t>
      </w:r>
      <w:r w:rsidRPr="00AC003E">
        <w:rPr>
          <w:rFonts w:ascii="Courier New" w:hAnsi="Courier New" w:cs="Courier New"/>
        </w:rPr>
        <w:t xml:space="preserve">i avere, quindi una anzianità di servizio di ruolo effettivamente prestato, a partire dall’a.s. '92/'93 e fino all’a.s. '97/'98,  come “specialista” della lingua straniera pari ad </w:t>
      </w:r>
      <w:r w:rsidRPr="001D4CB3">
        <w:rPr>
          <w:rFonts w:ascii="Courier New" w:hAnsi="Courier New" w:cs="Courier New"/>
          <w:b/>
        </w:rPr>
        <w:t xml:space="preserve">anni </w:t>
      </w:r>
      <w:r w:rsidRPr="001D4CB3">
        <w:rPr>
          <w:rFonts w:ascii="Courier New" w:hAnsi="Courier New" w:cs="Courier New"/>
          <w:b/>
          <w:u w:val="single"/>
        </w:rPr>
        <w:t xml:space="preserve">   </w:t>
      </w:r>
      <w:r>
        <w:rPr>
          <w:rFonts w:ascii="Courier New" w:hAnsi="Courier New" w:cs="Courier New"/>
          <w:b/>
          <w:u w:val="single"/>
        </w:rPr>
        <w:t xml:space="preserve">     </w:t>
      </w:r>
      <w:r w:rsidRPr="00AC003E">
        <w:rPr>
          <w:rFonts w:ascii="Courier New" w:hAnsi="Courier New" w:cs="Courier New"/>
        </w:rPr>
        <w:t xml:space="preserve"> , nel plesso o circolo di titolarità;</w:t>
      </w:r>
    </w:p>
    <w:p w:rsidR="00C76195" w:rsidRDefault="001D4CB3" w:rsidP="00C76195">
      <w:pPr>
        <w:ind w:right="-82"/>
        <w:jc w:val="both"/>
        <w:rPr>
          <w:rFonts w:ascii="Courier New" w:hAnsi="Courier New" w:cs="Courier New"/>
          <w:i/>
        </w:rPr>
      </w:pPr>
      <w:r w:rsidRPr="00AC003E">
        <w:rPr>
          <w:rFonts w:ascii="Courier New" w:hAnsi="Courier New" w:cs="Courier New"/>
        </w:rPr>
        <w:t>(</w:t>
      </w:r>
      <w:r w:rsidRPr="001D4CB3">
        <w:rPr>
          <w:rFonts w:ascii="Courier New" w:hAnsi="Courier New" w:cs="Courier New"/>
          <w:i/>
        </w:rPr>
        <w:t xml:space="preserve">da riportare nell'apposito riquadro della </w:t>
      </w:r>
      <w:r w:rsidRPr="001D4CB3">
        <w:rPr>
          <w:rFonts w:ascii="Courier New" w:hAnsi="Courier New" w:cs="Courier New"/>
          <w:b/>
          <w:i/>
        </w:rPr>
        <w:t>casella n. 7</w:t>
      </w:r>
      <w:r w:rsidRPr="001D4CB3">
        <w:rPr>
          <w:rFonts w:ascii="Courier New" w:hAnsi="Courier New" w:cs="Courier New"/>
          <w:i/>
        </w:rPr>
        <w:t xml:space="preserve"> dei moduli domanda per la scuola primaria)</w:t>
      </w:r>
    </w:p>
    <w:p w:rsidR="00AC003E" w:rsidRDefault="001D4CB3" w:rsidP="004E5014">
      <w:pPr>
        <w:widowControl w:val="0"/>
        <w:numPr>
          <w:ilvl w:val="0"/>
          <w:numId w:val="6"/>
        </w:numPr>
        <w:tabs>
          <w:tab w:val="left" w:pos="740"/>
        </w:tabs>
        <w:spacing w:before="120" w:after="120"/>
        <w:ind w:left="402" w:hanging="357"/>
        <w:jc w:val="both"/>
        <w:rPr>
          <w:rFonts w:ascii="Courier New" w:hAnsi="Courier New" w:cs="Courier New"/>
          <w:caps/>
        </w:rPr>
      </w:pPr>
      <w:r w:rsidRPr="001D4CB3">
        <w:rPr>
          <w:rFonts w:ascii="Courier New" w:hAnsi="Courier New" w:cs="Courier New"/>
          <w:b/>
          <w:caps/>
        </w:rPr>
        <w:t>B)</w:t>
      </w:r>
      <w:r>
        <w:rPr>
          <w:rFonts w:ascii="Courier New" w:hAnsi="Courier New" w:cs="Courier New"/>
          <w:caps/>
        </w:rPr>
        <w:t xml:space="preserve"> </w:t>
      </w:r>
      <w:r w:rsidRPr="00AC003E">
        <w:rPr>
          <w:rFonts w:ascii="Courier New" w:hAnsi="Courier New" w:cs="Courier New"/>
        </w:rPr>
        <w:t>servizio di ruolo effettivamente  prestato  al di fuori del plesso o circolo  di titolarità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C3135B" w:rsidP="00F37197">
      <w:pPr>
        <w:widowControl w:val="0"/>
        <w:tabs>
          <w:tab w:val="left" w:pos="740"/>
        </w:tabs>
        <w:spacing w:before="120"/>
        <w:ind w:left="45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</w:rPr>
        <w:lastRenderedPageBreak/>
        <w:t>D</w:t>
      </w:r>
      <w:r w:rsidRPr="00AC003E">
        <w:rPr>
          <w:rFonts w:ascii="Courier New" w:hAnsi="Courier New" w:cs="Courier New"/>
        </w:rPr>
        <w:t>i avere, quindi una anzianità di servizio  di ruolo effettiva</w:t>
      </w:r>
      <w:r>
        <w:rPr>
          <w:rFonts w:ascii="Courier New" w:hAnsi="Courier New" w:cs="Courier New"/>
        </w:rPr>
        <w:t>mente prestato, a partire dall’A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>. '92/'93 e fino all’</w:t>
      </w:r>
      <w:r>
        <w:rPr>
          <w:rFonts w:ascii="Courier New" w:hAnsi="Courier New" w:cs="Courier New"/>
        </w:rPr>
        <w:t>A</w:t>
      </w:r>
      <w:r w:rsidRPr="00AC003E">
        <w:rPr>
          <w:rFonts w:ascii="Courier New" w:hAnsi="Courier New" w:cs="Courier New"/>
        </w:rPr>
        <w:t>.</w:t>
      </w:r>
      <w:r>
        <w:rPr>
          <w:rFonts w:ascii="Courier New" w:hAnsi="Courier New" w:cs="Courier New"/>
        </w:rPr>
        <w:t>S</w:t>
      </w:r>
      <w:r w:rsidRPr="00AC003E">
        <w:rPr>
          <w:rFonts w:ascii="Courier New" w:hAnsi="Courier New" w:cs="Courier New"/>
        </w:rPr>
        <w:t xml:space="preserve">. '97/'98, come “specialista” della lingua straniera pari ad </w:t>
      </w:r>
      <w:r w:rsidRPr="00C3135B">
        <w:rPr>
          <w:rFonts w:ascii="Courier New" w:hAnsi="Courier New" w:cs="Courier New"/>
          <w:b/>
        </w:rPr>
        <w:t xml:space="preserve">anni </w:t>
      </w:r>
      <w:r w:rsidRPr="00C3135B">
        <w:rPr>
          <w:rFonts w:ascii="Courier New" w:hAnsi="Courier New" w:cs="Courier New"/>
          <w:b/>
          <w:u w:val="single"/>
        </w:rPr>
        <w:t>_______</w:t>
      </w:r>
      <w:r w:rsidRPr="00AC003E">
        <w:rPr>
          <w:rFonts w:ascii="Courier New" w:hAnsi="Courier New" w:cs="Courier New"/>
        </w:rPr>
        <w:t xml:space="preserve"> fuori del plesso o circolo di titolarità.</w:t>
      </w:r>
      <w:r w:rsidRPr="00C3135B">
        <w:rPr>
          <w:rFonts w:ascii="Courier New" w:hAnsi="Courier New" w:cs="Courier New"/>
          <w:i/>
        </w:rPr>
        <w:t xml:space="preserve"> (da riportare nell'apposito riquadro della </w:t>
      </w:r>
      <w:r w:rsidRPr="00C3135B">
        <w:rPr>
          <w:rFonts w:ascii="Courier New" w:hAnsi="Courier New" w:cs="Courier New"/>
          <w:b/>
          <w:i/>
        </w:rPr>
        <w:t>casella 7</w:t>
      </w:r>
      <w:r w:rsidRPr="00C3135B">
        <w:rPr>
          <w:rFonts w:ascii="Courier New" w:hAnsi="Courier New" w:cs="Courier New"/>
          <w:i/>
        </w:rPr>
        <w:t xml:space="preserve"> del modulo domanda per la scuola primaria)</w:t>
      </w:r>
    </w:p>
    <w:p w:rsidR="00C76195" w:rsidRPr="00AC003E" w:rsidRDefault="00C76195" w:rsidP="00AC003E">
      <w:pPr>
        <w:widowControl w:val="0"/>
        <w:tabs>
          <w:tab w:val="left" w:pos="740"/>
        </w:tabs>
        <w:spacing w:line="260" w:lineRule="exact"/>
        <w:ind w:left="45"/>
        <w:rPr>
          <w:rFonts w:ascii="Courier New" w:hAnsi="Courier New" w:cs="Courier New"/>
          <w:caps/>
        </w:rPr>
      </w:pPr>
    </w:p>
    <w:p w:rsidR="00C76195" w:rsidRPr="00AC003E" w:rsidRDefault="00AC003E" w:rsidP="00803A02">
      <w:pPr>
        <w:widowControl w:val="0"/>
        <w:tabs>
          <w:tab w:val="left" w:pos="360"/>
          <w:tab w:val="left" w:pos="9720"/>
        </w:tabs>
        <w:ind w:left="357" w:right="-79" w:hanging="357"/>
        <w:jc w:val="both"/>
        <w:rPr>
          <w:rFonts w:ascii="Courier New" w:hAnsi="Courier New" w:cs="Courier New"/>
          <w:caps/>
        </w:rPr>
      </w:pPr>
      <w:r w:rsidRPr="00C3135B">
        <w:rPr>
          <w:rFonts w:ascii="Courier New" w:hAnsi="Courier New" w:cs="Courier New"/>
          <w:b/>
          <w:caps/>
        </w:rPr>
        <w:t>7)</w:t>
      </w:r>
      <w:r w:rsidRPr="00AC003E">
        <w:rPr>
          <w:rFonts w:ascii="Courier New" w:hAnsi="Courier New" w:cs="Courier New"/>
          <w:caps/>
        </w:rPr>
        <w:t xml:space="preserve"> </w:t>
      </w:r>
      <w:r w:rsidR="00C3135B" w:rsidRPr="00AC003E">
        <w:rPr>
          <w:rFonts w:ascii="Courier New" w:hAnsi="Courier New" w:cs="Courier New"/>
        </w:rPr>
        <w:t>di aver prestato come servizio pre-ruolo nelle scuole statali di ogni ordine e grado, dei paesi appartenenti all’unione europea, che sono equiparati ai corrispondenti servizi prestati nelle scuole italiane, anche se prestati prima dell’ingresso dello stato</w:t>
      </w:r>
      <w:r w:rsidR="00C3135B">
        <w:rPr>
          <w:rFonts w:ascii="Courier New" w:hAnsi="Courier New" w:cs="Courier New"/>
        </w:rPr>
        <w:t xml:space="preserve"> </w:t>
      </w:r>
      <w:r w:rsidR="00C3135B" w:rsidRPr="00AC003E">
        <w:rPr>
          <w:rFonts w:ascii="Courier New" w:hAnsi="Courier New" w:cs="Courier New"/>
        </w:rPr>
        <w:t xml:space="preserve"> nell’unione europea (legge n. 101 del 6 giugno 2008).</w:t>
      </w:r>
    </w:p>
    <w:p w:rsidR="00AC003E" w:rsidRPr="00AC003E" w:rsidRDefault="00AC003E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  <w:r>
        <w:rPr>
          <w:rFonts w:ascii="Courier New" w:hAnsi="Courier New" w:cs="Courier New"/>
          <w:caps/>
        </w:rPr>
        <w:t xml:space="preserve"> </w:t>
      </w:r>
    </w:p>
    <w:tbl>
      <w:tblPr>
        <w:tblW w:w="97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5"/>
        <w:gridCol w:w="1955"/>
        <w:gridCol w:w="1956"/>
        <w:gridCol w:w="1956"/>
        <w:gridCol w:w="1956"/>
      </w:tblGrid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DAL</w:t>
            </w: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AL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ANNI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MESI</w:t>
            </w:r>
          </w:p>
        </w:tc>
        <w:tc>
          <w:tcPr>
            <w:tcW w:w="1956" w:type="dxa"/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center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GIORNI</w:t>
            </w: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5" w:type="dxa"/>
            <w:tcBorders>
              <w:bottom w:val="single" w:sz="4" w:space="0" w:color="auto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  <w:tr w:rsidR="00AC003E" w:rsidRPr="00920F34" w:rsidTr="00920F34">
        <w:tc>
          <w:tcPr>
            <w:tcW w:w="3910" w:type="dxa"/>
            <w:gridSpan w:val="2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vAlign w:val="center"/>
          </w:tcPr>
          <w:p w:rsidR="00AC003E" w:rsidRPr="00920F34" w:rsidRDefault="00AC003E" w:rsidP="00920F34">
            <w:pPr>
              <w:adjustRightInd w:val="0"/>
              <w:jc w:val="right"/>
              <w:rPr>
                <w:rFonts w:ascii="Courier New" w:hAnsi="Courier New" w:cs="Courier New"/>
                <w:b/>
              </w:rPr>
            </w:pPr>
            <w:r w:rsidRPr="00920F34">
              <w:rPr>
                <w:rFonts w:ascii="Courier New" w:hAnsi="Courier New" w:cs="Courier New"/>
                <w:b/>
              </w:rPr>
              <w:t>TOTALE</w:t>
            </w:r>
          </w:p>
        </w:tc>
        <w:tc>
          <w:tcPr>
            <w:tcW w:w="1956" w:type="dxa"/>
            <w:tcBorders>
              <w:left w:val="nil"/>
            </w:tcBorders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  <w:tc>
          <w:tcPr>
            <w:tcW w:w="1956" w:type="dxa"/>
            <w:shd w:val="clear" w:color="auto" w:fill="auto"/>
          </w:tcPr>
          <w:p w:rsidR="00AC003E" w:rsidRPr="00920F34" w:rsidRDefault="00AC003E" w:rsidP="00920F34">
            <w:pPr>
              <w:adjustRightInd w:val="0"/>
              <w:spacing w:line="360" w:lineRule="auto"/>
              <w:jc w:val="both"/>
              <w:rPr>
                <w:rFonts w:ascii="Courier New" w:hAnsi="Courier New" w:cs="Courier New"/>
              </w:rPr>
            </w:pPr>
          </w:p>
        </w:tc>
      </w:tr>
    </w:tbl>
    <w:p w:rsidR="00C76195" w:rsidRPr="00AC003E" w:rsidRDefault="00C76195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Courier New" w:hAnsi="Courier New" w:cs="Courier New"/>
          <w:caps/>
        </w:rPr>
      </w:pPr>
    </w:p>
    <w:p w:rsidR="00C76195" w:rsidRDefault="009339AB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ins w:id="0" w:author="PC" w:date="2023-03-03T08:51:00Z"/>
          <w:rFonts w:ascii="Arial" w:hAnsi="Arial" w:cs="Arial"/>
          <w:snapToGrid w:val="0"/>
          <w:sz w:val="18"/>
          <w:szCs w:val="18"/>
        </w:rPr>
      </w:pPr>
      <w:ins w:id="1" w:author="PC" w:date="2023-03-03T08:50:00Z">
        <w:r>
          <w:rPr>
            <w:rFonts w:ascii="Arial" w:hAnsi="Arial" w:cs="Arial"/>
            <w:snapToGrid w:val="0"/>
            <w:sz w:val="18"/>
            <w:szCs w:val="18"/>
          </w:rPr>
          <w:tab/>
        </w:r>
      </w:ins>
      <w:ins w:id="2" w:author="PC" w:date="2023-03-03T08:51:00Z">
        <w:r>
          <w:rPr>
            <w:rFonts w:ascii="Arial" w:hAnsi="Arial" w:cs="Arial"/>
            <w:snapToGrid w:val="0"/>
            <w:sz w:val="18"/>
            <w:szCs w:val="18"/>
          </w:rPr>
          <w:t xml:space="preserve">                                                                                                                   </w:t>
        </w:r>
      </w:ins>
      <w:ins w:id="3" w:author="PC" w:date="2023-03-03T08:50:00Z">
        <w:r>
          <w:rPr>
            <w:rFonts w:ascii="Arial" w:hAnsi="Arial" w:cs="Arial"/>
            <w:snapToGrid w:val="0"/>
            <w:sz w:val="18"/>
            <w:szCs w:val="18"/>
          </w:rPr>
          <w:t>FIRMA</w:t>
        </w:r>
      </w:ins>
    </w:p>
    <w:p w:rsidR="009339AB" w:rsidRDefault="009339AB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ins w:id="4" w:author="PC" w:date="2023-03-03T08:51:00Z"/>
          <w:rFonts w:ascii="Arial" w:hAnsi="Arial" w:cs="Arial"/>
          <w:snapToGrid w:val="0"/>
          <w:sz w:val="18"/>
          <w:szCs w:val="18"/>
        </w:rPr>
      </w:pPr>
    </w:p>
    <w:p w:rsidR="009339AB" w:rsidRDefault="009339AB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ins w:id="5" w:author="PC" w:date="2023-03-03T08:51:00Z"/>
          <w:rFonts w:ascii="Arial" w:hAnsi="Arial" w:cs="Arial"/>
          <w:snapToGrid w:val="0"/>
          <w:sz w:val="18"/>
          <w:szCs w:val="18"/>
        </w:rPr>
      </w:pPr>
    </w:p>
    <w:p w:rsidR="009339AB" w:rsidRDefault="009339AB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ins w:id="6" w:author="PC" w:date="2023-03-03T08:51:00Z"/>
          <w:rFonts w:ascii="Arial" w:hAnsi="Arial" w:cs="Arial"/>
          <w:snapToGrid w:val="0"/>
          <w:sz w:val="18"/>
          <w:szCs w:val="18"/>
        </w:rPr>
      </w:pPr>
    </w:p>
    <w:p w:rsidR="009339AB" w:rsidRDefault="009339AB" w:rsidP="00C76195">
      <w:pPr>
        <w:widowControl w:val="0"/>
        <w:tabs>
          <w:tab w:val="left" w:pos="500"/>
          <w:tab w:val="left" w:pos="9720"/>
        </w:tabs>
        <w:spacing w:line="280" w:lineRule="exact"/>
        <w:ind w:right="-82"/>
        <w:jc w:val="both"/>
        <w:rPr>
          <w:rFonts w:ascii="Arial" w:hAnsi="Arial" w:cs="Arial"/>
          <w:snapToGrid w:val="0"/>
          <w:sz w:val="18"/>
          <w:szCs w:val="18"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 xml:space="preserve">(1) Ai fini della valutazione dell'anno, l'interessato dovrà aver prestato almeno 180 giorni di servizio (Allegato </w:t>
      </w:r>
      <w:r w:rsidR="00037B32">
        <w:rPr>
          <w:i/>
        </w:rPr>
        <w:t>2</w:t>
      </w:r>
      <w:r w:rsidR="00037B32" w:rsidRPr="00B76DF9">
        <w:rPr>
          <w:i/>
        </w:rPr>
        <w:t xml:space="preserve"> </w:t>
      </w:r>
      <w:r w:rsidRPr="00B76DF9">
        <w:rPr>
          <w:i/>
        </w:rPr>
        <w:t>valutazione dell’anzianità di servizio del C.C.N.I. sulla mobilità)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(2) I servizi riportati nel presente punto devono riferirsi a periodi non dichiarati nel precedente punto 1. Nel computo dell'anzianità di servizio vanno detratti i periodi di aspettativa senza assegni.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(3) La presente voce va compilata solo se la decorrenza giuridica della nomina nel ruolo di attuale appartenenza è anteriore a quella della decorrenza economica, e non e' coperta da effettivo servizio. La retrodatazione giuridica della nomina operata per effetto di un giudicato va invece indicato nel precedente punto 1.</w:t>
      </w:r>
    </w:p>
    <w:p w:rsidR="000C7CA8" w:rsidRDefault="00144C82" w:rsidP="00144C82">
      <w:pPr>
        <w:rPr>
          <w:i/>
        </w:rPr>
      </w:pPr>
      <w:r w:rsidRPr="00B76DF9">
        <w:rPr>
          <w:i/>
        </w:rPr>
        <w:t>(4) Il servizio pre-ruolo nelle scuole secondarie e'</w:t>
      </w:r>
      <w:r>
        <w:rPr>
          <w:i/>
        </w:rPr>
        <w:t xml:space="preserve"> </w:t>
      </w:r>
      <w:r w:rsidRPr="00B76DF9">
        <w:rPr>
          <w:i/>
        </w:rPr>
        <w:t>valutato se prestato in scuole statali o pareggiate o in scuole annesse ad educandati femminili statali. Il servizio pre-ruolo nelle scuole primarie e' valutabile se prestato nelle scuole statali o parificate o in scuole annesse ad educandati femminili statali. E' valutabile anche il servizio prestato nelle scuole popolari, sussidiarie o sussidiate.</w:t>
      </w:r>
    </w:p>
    <w:p w:rsidR="000C7CA8" w:rsidRPr="000C7CA8" w:rsidRDefault="000C7CA8" w:rsidP="000C7CA8">
      <w:pPr>
        <w:tabs>
          <w:tab w:val="left" w:pos="0"/>
        </w:tabs>
        <w:rPr>
          <w:b/>
          <w:i/>
        </w:rPr>
      </w:pPr>
      <w:r>
        <w:rPr>
          <w:i/>
        </w:rPr>
        <w:t xml:space="preserve">E’ valutabile </w:t>
      </w:r>
      <w:r w:rsidR="001567E1">
        <w:rPr>
          <w:i/>
        </w:rPr>
        <w:t xml:space="preserve">anche </w:t>
      </w:r>
      <w:r>
        <w:rPr>
          <w:i/>
        </w:rPr>
        <w:t xml:space="preserve"> il </w:t>
      </w:r>
      <w:r w:rsidRPr="000C7CA8">
        <w:rPr>
          <w:i/>
        </w:rPr>
        <w:t xml:space="preserve"> servizio prestato fino al 31.8.2008 nelle scuole paritarie primarie che abbiano mantenuto lo status di parificate congiuntamente a quello di paritarie e</w:t>
      </w:r>
      <w:r>
        <w:rPr>
          <w:i/>
        </w:rPr>
        <w:t xml:space="preserve"> il </w:t>
      </w:r>
      <w:r w:rsidRPr="000C7CA8">
        <w:rPr>
          <w:i/>
        </w:rPr>
        <w:t xml:space="preserve">servizio </w:t>
      </w:r>
      <w:r>
        <w:rPr>
          <w:i/>
        </w:rPr>
        <w:t xml:space="preserve"> </w:t>
      </w:r>
      <w:r w:rsidRPr="000C7CA8">
        <w:rPr>
          <w:i/>
        </w:rPr>
        <w:t xml:space="preserve"> prestato nelle scuole paritarie dell’infanzia comunali</w:t>
      </w:r>
      <w:r w:rsidRPr="000C7CA8">
        <w:rPr>
          <w:b/>
          <w:i/>
        </w:rPr>
        <w:t>.</w:t>
      </w:r>
    </w:p>
    <w:p w:rsidR="000C7CA8" w:rsidRDefault="000C7CA8" w:rsidP="00144C82">
      <w:pPr>
        <w:rPr>
          <w:i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 xml:space="preserve"> Si ricorda, inoltre, che gli anni di servizio pre-ruolo sono valutabili se prestati alle seguenti condizioni: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>A) per gli anni scolastici anteriori al 1945/46 il professore deve aver prestato 7 mesi di servizio compreso il tempo occorso per lo svolgimento degli esami (1 mese per la sessione estiva e 1 mese per l'autunnale).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 xml:space="preserve">B) per gli anni scolastici dal 1945/46 al 1954/55, in relazione alle norme contenute nell' art. 527 del decreto </w:t>
      </w:r>
      <w:r>
        <w:rPr>
          <w:i/>
        </w:rPr>
        <w:t>l</w:t>
      </w:r>
      <w:r w:rsidRPr="00B76DF9">
        <w:rPr>
          <w:i/>
        </w:rPr>
        <w:t>egislativo n.297 del 16.4.94, il professore deve aver percepito la retribuzione anche durante le vacanze estive.</w:t>
      </w:r>
    </w:p>
    <w:p w:rsidR="00144C82" w:rsidRPr="00B76DF9" w:rsidRDefault="00144C82" w:rsidP="00144C82">
      <w:pPr>
        <w:ind w:left="708"/>
        <w:rPr>
          <w:i/>
        </w:rPr>
      </w:pPr>
      <w:r w:rsidRPr="00B76DF9">
        <w:rPr>
          <w:i/>
        </w:rPr>
        <w:t>C) per gli anni scolastici dal 1955/56 al 1973/74, in relazione a quanto stabilito dall'art. 7 della legge 19.3.1955, n. 160 al docente deve essere attribuita la qualifica.</w:t>
      </w:r>
    </w:p>
    <w:p w:rsidR="00144C82" w:rsidRDefault="00144C82" w:rsidP="00144C82">
      <w:pPr>
        <w:ind w:left="708"/>
        <w:rPr>
          <w:i/>
        </w:rPr>
      </w:pPr>
      <w:r w:rsidRPr="00B76DF9">
        <w:rPr>
          <w:i/>
        </w:rPr>
        <w:t>D) per gli anni scolastici dal 1974/75 l'insegnante deve aver prestato servizio per almeno 180 giorni o ininterrottamente dal 1 febbraio fino al termine delle operazioni di scrutinio finale o, in quanto riconoscibile, per la scuola dell’infanzia, fino al termine delle attivita’ educative.</w:t>
      </w:r>
    </w:p>
    <w:p w:rsidR="00144C82" w:rsidRPr="00B76DF9" w:rsidRDefault="00144C82" w:rsidP="00144C82">
      <w:pPr>
        <w:ind w:left="708"/>
        <w:rPr>
          <w:i/>
        </w:rPr>
      </w:pP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(5) Depennare la dicitura che non interessa.</w:t>
      </w:r>
    </w:p>
    <w:p w:rsidR="00144C82" w:rsidRPr="00B76DF9" w:rsidRDefault="00144C82" w:rsidP="00144C82">
      <w:pPr>
        <w:rPr>
          <w:i/>
        </w:rPr>
      </w:pPr>
      <w:r w:rsidRPr="00B76DF9">
        <w:rPr>
          <w:i/>
        </w:rPr>
        <w:t>(6) Il servizio militare di leva o equiparato va valutato ai sensi dell'art. 485 del Decreto Legislativo n. 297 del 16.4.94, nella misura prevista nelle note comuni alle tabelle a domanda e d’ufficio allegate al C.C.N.I. per il servizio pre-ruolo. Detto servizio e' valutabile solo se prestato, col possesso del prescritto titolo di studio, in costanza di servizio di insegnamento non di ruolo.</w:t>
      </w:r>
    </w:p>
    <w:p w:rsidR="00144C82" w:rsidRPr="00B76DF9" w:rsidDel="009339AB" w:rsidRDefault="00144C82" w:rsidP="00144C82">
      <w:pPr>
        <w:rPr>
          <w:del w:id="7" w:author="PC" w:date="2023-03-03T08:51:00Z"/>
          <w:i/>
        </w:rPr>
      </w:pPr>
      <w:r w:rsidRPr="00B76DF9">
        <w:rPr>
          <w:i/>
        </w:rPr>
        <w:t xml:space="preserve">(7) Il riconoscimento del servizio prestato nel ruolo degli insegnanti elementari </w:t>
      </w:r>
      <w:proofErr w:type="gramStart"/>
      <w:r w:rsidRPr="00B76DF9">
        <w:rPr>
          <w:i/>
        </w:rPr>
        <w:t>e'</w:t>
      </w:r>
      <w:proofErr w:type="gramEnd"/>
      <w:r w:rsidRPr="00B76DF9">
        <w:rPr>
          <w:i/>
        </w:rPr>
        <w:t xml:space="preserve"> subordinato, fino all'a.s. 1974/75, alla condizione che le qualifiche ottenute per ciascun anno siano non inferiori a "buono" e a condizione che vengano espressamente dichiarate.</w:t>
      </w:r>
    </w:p>
    <w:p w:rsidR="0014661E" w:rsidRDefault="009339AB">
      <w:pPr>
        <w:rPr>
          <w:ins w:id="8" w:author="PC" w:date="2023-03-03T08:50:00Z"/>
        </w:rPr>
      </w:pPr>
      <w:bookmarkStart w:id="9" w:name="_GoBack"/>
      <w:bookmarkEnd w:id="9"/>
      <w:ins w:id="10" w:author="PC" w:date="2023-03-03T08:50:00Z">
        <w:r>
          <w:t xml:space="preserve">                                                                                                                          </w:t>
        </w:r>
      </w:ins>
    </w:p>
    <w:p w:rsidR="009339AB" w:rsidRDefault="009339AB"/>
    <w:sectPr w:rsidR="009339A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BAB"/>
    <w:multiLevelType w:val="hybridMultilevel"/>
    <w:tmpl w:val="CEE81A3A"/>
    <w:lvl w:ilvl="0" w:tplc="7B9EDDB2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  <w:rPr>
        <w:b/>
      </w:rPr>
    </w:lvl>
    <w:lvl w:ilvl="1" w:tplc="0410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" w15:restartNumberingAfterBreak="0">
    <w:nsid w:val="10F24891"/>
    <w:multiLevelType w:val="multilevel"/>
    <w:tmpl w:val="F092AE64"/>
    <w:lvl w:ilvl="0">
      <w:start w:val="1"/>
      <w:numFmt w:val="lowerLetter"/>
      <w:lvlText w:val="%1)"/>
      <w:lvlJc w:val="left"/>
      <w:pPr>
        <w:tabs>
          <w:tab w:val="num" w:pos="405"/>
        </w:tabs>
        <w:ind w:left="405" w:hanging="360"/>
      </w:p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2" w15:restartNumberingAfterBreak="0">
    <w:nsid w:val="24E656CC"/>
    <w:multiLevelType w:val="hybridMultilevel"/>
    <w:tmpl w:val="5FCEF638"/>
    <w:lvl w:ilvl="0" w:tplc="474CC6B6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3" w15:restartNumberingAfterBreak="0">
    <w:nsid w:val="37A442CE"/>
    <w:multiLevelType w:val="hybridMultilevel"/>
    <w:tmpl w:val="255698C6"/>
    <w:lvl w:ilvl="0" w:tplc="49AEED7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FBE74E8"/>
    <w:multiLevelType w:val="multilevel"/>
    <w:tmpl w:val="5FCEF638"/>
    <w:lvl w:ilvl="0">
      <w:start w:val="6"/>
      <w:numFmt w:val="decimal"/>
      <w:lvlText w:val="%1)"/>
      <w:lvlJc w:val="left"/>
      <w:pPr>
        <w:tabs>
          <w:tab w:val="num" w:pos="405"/>
        </w:tabs>
        <w:ind w:left="405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C">
    <w15:presenceInfo w15:providerId="None" w15:userId="P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283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6195"/>
    <w:rsid w:val="00037B32"/>
    <w:rsid w:val="0007722E"/>
    <w:rsid w:val="000C7CA8"/>
    <w:rsid w:val="000D2A90"/>
    <w:rsid w:val="0010235E"/>
    <w:rsid w:val="00144C82"/>
    <w:rsid w:val="0014661E"/>
    <w:rsid w:val="001567E1"/>
    <w:rsid w:val="001D4CB3"/>
    <w:rsid w:val="00207163"/>
    <w:rsid w:val="00234550"/>
    <w:rsid w:val="00283D37"/>
    <w:rsid w:val="002B7685"/>
    <w:rsid w:val="002F534C"/>
    <w:rsid w:val="00394FD0"/>
    <w:rsid w:val="004620FE"/>
    <w:rsid w:val="004E5014"/>
    <w:rsid w:val="005119C8"/>
    <w:rsid w:val="005B29FC"/>
    <w:rsid w:val="005C2BCB"/>
    <w:rsid w:val="005D6B12"/>
    <w:rsid w:val="005F0B34"/>
    <w:rsid w:val="00605055"/>
    <w:rsid w:val="0069448D"/>
    <w:rsid w:val="00762061"/>
    <w:rsid w:val="00777D59"/>
    <w:rsid w:val="007B353C"/>
    <w:rsid w:val="007D5A64"/>
    <w:rsid w:val="007F54B8"/>
    <w:rsid w:val="00803A02"/>
    <w:rsid w:val="00882C93"/>
    <w:rsid w:val="008849EC"/>
    <w:rsid w:val="008E0CA4"/>
    <w:rsid w:val="008F13EE"/>
    <w:rsid w:val="00920F34"/>
    <w:rsid w:val="0093199E"/>
    <w:rsid w:val="009339AB"/>
    <w:rsid w:val="00A115C2"/>
    <w:rsid w:val="00A23CC4"/>
    <w:rsid w:val="00A32496"/>
    <w:rsid w:val="00AB030A"/>
    <w:rsid w:val="00AC003E"/>
    <w:rsid w:val="00B11EFE"/>
    <w:rsid w:val="00B4463A"/>
    <w:rsid w:val="00BC4947"/>
    <w:rsid w:val="00BD6DBB"/>
    <w:rsid w:val="00C3135B"/>
    <w:rsid w:val="00C76195"/>
    <w:rsid w:val="00D32A04"/>
    <w:rsid w:val="00D4483A"/>
    <w:rsid w:val="00D76CDB"/>
    <w:rsid w:val="00D825AF"/>
    <w:rsid w:val="00DC7C1F"/>
    <w:rsid w:val="00E12CE9"/>
    <w:rsid w:val="00E40E70"/>
    <w:rsid w:val="00F37197"/>
    <w:rsid w:val="00F82CF0"/>
    <w:rsid w:val="00FA59AA"/>
    <w:rsid w:val="00FA73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C244A2"/>
  <w15:docId w15:val="{E4F7930C-6CAE-47C5-85A3-77A7ABBE9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76195"/>
    <w:pPr>
      <w:autoSpaceDE w:val="0"/>
      <w:autoSpaceDN w:val="0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rsid w:val="00AC00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037B32"/>
  </w:style>
  <w:style w:type="paragraph" w:styleId="Testofumetto">
    <w:name w:val="Balloon Text"/>
    <w:basedOn w:val="Normale"/>
    <w:link w:val="TestofumettoCarattere"/>
    <w:rsid w:val="00037B32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rsid w:val="00037B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1495</Words>
  <Characters>8526</Characters>
  <Application>Microsoft Office Word</Application>
  <DocSecurity>0</DocSecurity>
  <Lines>71</Lines>
  <Paragraphs>20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DICHIARAZIONE DELL'ANZIANITA' DI SERVIZIO</vt:lpstr>
      <vt:lpstr>DICHIARAZIONE DELL'ANZIANITA' DI SERVIZIO</vt:lpstr>
    </vt:vector>
  </TitlesOfParts>
  <Company>Hewlett-Packard</Company>
  <LinksUpToDate>false</LinksUpToDate>
  <CharactersWithSpaces>10001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DELL'ANZIANITA' DI SERVIZIO</dc:title>
  <dc:creator>dipasqum</dc:creator>
  <cp:lastModifiedBy>PC</cp:lastModifiedBy>
  <cp:revision>4</cp:revision>
  <dcterms:created xsi:type="dcterms:W3CDTF">2020-02-25T09:57:00Z</dcterms:created>
  <dcterms:modified xsi:type="dcterms:W3CDTF">2023-03-03T07:53:00Z</dcterms:modified>
</cp:coreProperties>
</file>